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77EAA" w14:textId="77777777" w:rsidR="00C41CB3" w:rsidRDefault="00C41CB3">
      <w:pPr>
        <w:pStyle w:val="TEBISOberschrift1Ebene"/>
      </w:pPr>
    </w:p>
    <w:p w14:paraId="20131388" w14:textId="77777777" w:rsidR="00C41CB3" w:rsidRDefault="00C41CB3">
      <w:pPr>
        <w:pStyle w:val="TEBISOberschrift1Ebene"/>
      </w:pPr>
    </w:p>
    <w:p w14:paraId="16E0FEBB" w14:textId="77777777" w:rsidR="00C41CB3" w:rsidRDefault="008A117C">
      <w:pPr>
        <w:pStyle w:val="TabellenInhalt"/>
        <w:spacing w:line="360" w:lineRule="auto"/>
        <w:rPr>
          <w:rFonts w:ascii="Calibri" w:hAnsi="Calibri"/>
          <w:b/>
          <w:bCs/>
          <w:sz w:val="32"/>
          <w:szCs w:val="32"/>
          <w:u w:val="single"/>
        </w:rPr>
      </w:pPr>
      <w:r>
        <w:rPr>
          <w:rFonts w:ascii="Calibri" w:hAnsi="Calibri"/>
          <w:noProof/>
          <w:lang w:val="de-CH" w:eastAsia="de-CH"/>
        </w:rPr>
        <mc:AlternateContent>
          <mc:Choice Requires="wps">
            <w:drawing>
              <wp:anchor distT="45720" distB="45720" distL="114300" distR="114300" simplePos="0" relativeHeight="251674624" behindDoc="0" locked="0" layoutInCell="1" allowOverlap="1" wp14:anchorId="20C28358" wp14:editId="613597F7">
                <wp:simplePos x="0" y="0"/>
                <wp:positionH relativeFrom="page">
                  <wp:posOffset>972820</wp:posOffset>
                </wp:positionH>
                <wp:positionV relativeFrom="page">
                  <wp:posOffset>4875387</wp:posOffset>
                </wp:positionV>
                <wp:extent cx="5716270" cy="2183969"/>
                <wp:effectExtent l="4762" t="4762" r="4762" b="4762"/>
                <wp:wrapSquare wrapText="bothSides"/>
                <wp:docPr id="3" name="Textfeld 22"/>
                <wp:cNvGraphicFramePr/>
                <a:graphic xmlns:a="http://schemas.openxmlformats.org/drawingml/2006/main">
                  <a:graphicData uri="http://schemas.microsoft.com/office/word/2010/wordprocessingShape">
                    <wps:wsp>
                      <wps:cNvSpPr/>
                      <wps:spPr bwMode="auto">
                        <a:xfrm flipV="1">
                          <a:off x="0" y="0"/>
                          <a:ext cx="5716269" cy="2183969"/>
                        </a:xfrm>
                        <a:prstGeom prst="rect">
                          <a:avLst/>
                        </a:prstGeom>
                        <a:noFill/>
                        <a:ln w="9525">
                          <a:noFill/>
                          <a:miter lim="800000"/>
                          <a:headEnd/>
                          <a:tailEnd/>
                        </a:ln>
                      </wps:spPr>
                      <wps:txbx>
                        <w:txbxContent>
                          <w:p w14:paraId="6C79D83A" w14:textId="77777777" w:rsidR="00C41CB3" w:rsidRDefault="008A117C">
                            <w:pPr>
                              <w:pStyle w:val="TEBISOberschrift1Ebene"/>
                            </w:pPr>
                            <w:r>
                              <w:t>Architekt*in:</w:t>
                            </w:r>
                          </w:p>
                          <w:p w14:paraId="19690BAE" w14:textId="77777777" w:rsidR="00C41CB3" w:rsidRDefault="008A117C">
                            <w:r>
                              <w:t>Du möchtest ein Bauwerk aus Beton kreiere</w:t>
                            </w:r>
                            <w:r>
                              <w:t xml:space="preserve">n. Du hast zahlreiche Ideen und auch schon erste Skizzen und Entwürfe. Dafür hast du zunächst viele Informationen und Inspirationen gesammelt: zu neuen Technologien im Betonbau, zu Bauwerken anderer Architekt*innen und zu Betonarbeiten von Künstler*innen. </w:t>
                            </w:r>
                          </w:p>
                          <w:p w14:paraId="6DF1C72F" w14:textId="77777777" w:rsidR="00C41CB3" w:rsidRDefault="008A117C">
                            <w:pPr>
                              <w:rPr>
                                <w:lang w:val="de-CH"/>
                              </w:rPr>
                            </w:pPr>
                            <w:r>
                              <w:rPr>
                                <w:rStyle w:val="TEBISIOWorthervorhebung"/>
                              </w:rPr>
                              <w:t xml:space="preserve">Deine Rolle ist es, kreativ zu sein und andere für innovative Gestaltungsweisen mit Beton zu gewinnen! </w:t>
                            </w:r>
                            <w:r>
                              <w:t>Lass dich von keinem ABER verunsichern, sondern überzeuge die anderen von deinen Ideen. Auch wenn sie dir heute vielleicht selbst noch nicht so umsetzba</w:t>
                            </w:r>
                            <w:r>
                              <w:t xml:space="preserve">r erscheinen, möglicherweise findet ihr ja gemeinsam eine Lösung </w:t>
                            </w:r>
                            <w:r>
                              <w:rPr>
                                <w:rFonts w:ascii="Segoe UI Symbol" w:hAnsi="Segoe UI Symbol" w:cs="Segoe UI Symbol"/>
                              </w:rPr>
                              <w:t>😊</w:t>
                            </w:r>
                            <w:r>
                              <w:br/>
                              <w:t>Nutze die Kärtchen in deiner Farbe für deine Ideen und Argumente (jeweils ein Argument pro Kärtchen). Du kannst auch darauf zeichnen oder deine eigenen Entwürfe verwenden.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rect w14:anchorId="20C28358" id="Textfeld 22" o:spid="_x0000_s1026" style="position:absolute;margin-left:76.6pt;margin-top:383.9pt;width:450.1pt;height:171.95pt;flip:y;z-index:2516746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" filled="f" stroked="f">
                <v:textbox>
                  <w:txbxContent>
                    <w:p w14:paraId="6C79D83A" w14:textId="77777777" w:rsidR="00C41CB3" w:rsidRDefault="008A117C">
                      <w:pPr>
                        <w:pStyle w:val="TEBISOberschrift1Ebene"/>
                      </w:pPr>
                      <w:r>
                        <w:t>Architekt*in:</w:t>
                      </w:r>
                    </w:p>
                    <w:p w14:paraId="19690BAE" w14:textId="77777777" w:rsidR="00C41CB3" w:rsidRDefault="008A117C">
                      <w:r>
                        <w:t>Du möchtest ein Bauwerk aus Beton kreiere</w:t>
                      </w:r>
                      <w:r>
                        <w:t xml:space="preserve">n. Du hast zahlreiche Ideen und auch schon erste Skizzen und Entwürfe. Dafür hast du zunächst viele Informationen und Inspirationen gesammelt: zu neuen Technologien im Betonbau, zu Bauwerken anderer Architekt*innen und zu Betonarbeiten von Künstler*innen. </w:t>
                      </w:r>
                    </w:p>
                    <w:p w14:paraId="6DF1C72F" w14:textId="77777777" w:rsidR="00C41CB3" w:rsidRDefault="008A117C">
                      <w:pPr>
                        <w:rPr>
                          <w:lang w:val="de-CH"/>
                        </w:rPr>
                      </w:pPr>
                      <w:r>
                        <w:rPr>
                          <w:rStyle w:val="TEBISIOWorthervorhebung"/>
                        </w:rPr>
                        <w:t xml:space="preserve">Deine Rolle ist es, kreativ zu sein und andere für innovative Gestaltungsweisen mit Beton zu gewinnen! </w:t>
                      </w:r>
                      <w:r>
                        <w:t>Lass dich von keinem ABER verunsichern, sondern überzeuge die anderen von deinen Ideen. Auch wenn sie dir heute vielleicht selbst noch nicht so umsetzba</w:t>
                      </w:r>
                      <w:r>
                        <w:t xml:space="preserve">r erscheinen, möglicherweise findet ihr ja gemeinsam eine Lösung </w:t>
                      </w:r>
                      <w:r>
                        <w:rPr>
                          <w:rFonts w:ascii="Segoe UI Symbol" w:hAnsi="Segoe UI Symbol" w:cs="Segoe UI Symbol"/>
                        </w:rPr>
                        <w:t>😊</w:t>
                      </w:r>
                      <w:r>
                        <w:br/>
                        <w:t>Nutze die Kärtchen in deiner Farbe für deine Ideen und Argumente (jeweils ein Argument pro Kärtchen). Du kannst auch darauf zeichnen oder deine eigenen Entwürfe verwenden.</w:t>
                      </w:r>
                    </w:p>
                  </w:txbxContent>
                </v:textbox>
                <w10:wrap type="square" anchorx="page" anchory="page"/>
              </v:rect>
            </w:pict>
          </mc:Fallback>
        </mc:AlternateContent>
      </w:r>
      <w:r>
        <w:rPr>
          <w:rFonts w:ascii="Calibri" w:hAnsi="Calibri"/>
          <w:noProof/>
          <w:lang w:val="de-CH" w:eastAsia="de-CH"/>
        </w:rPr>
        <mc:AlternateContent>
          <mc:Choice Requires="wpg">
            <w:drawing>
              <wp:anchor distT="45720" distB="45720" distL="114300" distR="114300" simplePos="0" relativeHeight="251670528" behindDoc="0" locked="0" layoutInCell="1" allowOverlap="1" wp14:anchorId="6013C621" wp14:editId="71A4D34D">
                <wp:simplePos x="0" y="0"/>
                <wp:positionH relativeFrom="page">
                  <wp:posOffset>977900</wp:posOffset>
                </wp:positionH>
                <wp:positionV relativeFrom="page">
                  <wp:posOffset>7079758</wp:posOffset>
                </wp:positionV>
                <wp:extent cx="5716800" cy="3600000"/>
                <wp:effectExtent l="0" t="0" r="0" b="635"/>
                <wp:wrapSquare wrapText="bothSides"/>
                <wp:docPr id="4" name="Textfeld 2"/>
                <wp:cNvGraphicFramePr/>
                <a:graphic xmlns:a="http://schemas.openxmlformats.org/drawingml/2006/main">
                  <a:graphicData uri="http://schemas.microsoft.com/office/word/2010/wordprocessingShape">
                    <wps:wsp>
                      <wps:cNvSpPr/>
                      <wps:spPr bwMode="auto">
                        <a:xfrm>
                          <a:off x="0" y="0"/>
                          <a:ext cx="5716800" cy="3600000"/>
                        </a:xfrm>
                        <a:prstGeom prst="rect">
                          <a:avLst/>
                        </a:prstGeom>
                        <a:solidFill>
                          <a:srgbClr val="FFCC99"/>
                        </a:solidFill>
                        <a:ln w="9525">
                          <a:noFill/>
                          <a:miter lim="800000"/>
                          <a:headEnd/>
                          <a:tailEnd/>
                        </a:ln>
                      </wps:spPr>
                      <wps:txbx>
                        <w:txbxContent>
                          <w:p w14:paraId="50639BE9" w14:textId="77777777" w:rsidR="00C41CB3" w:rsidRDefault="008A117C">
                            <w:pPr>
                              <w:pStyle w:val="TabellenInhalt"/>
                              <w:spacing w:line="360" w:lineRule="auto"/>
                              <w:jc w:val="center"/>
                              <w:rPr>
                                <w:rFonts w:ascii="egyptienne f 55 roman" w:hAnsi="egyptienne f 55 roman"/>
                                <w:b/>
                                <w:bCs/>
                                <w:sz w:val="72"/>
                                <w:szCs w:val="72"/>
                                <w:u w:val="single"/>
                              </w:rPr>
                            </w:pPr>
                            <w:r>
                              <w:rPr>
                                <w:rFonts w:ascii="egyptienne f 55 roman" w:hAnsi="egyptienne f 55 roman"/>
                                <w:b/>
                                <w:bCs/>
                                <w:sz w:val="72"/>
                                <w:szCs w:val="72"/>
                                <w:u w:val="single"/>
                              </w:rPr>
                              <w:t>Architekt*in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3" o:spid="_x0000_s3" o:spt="1" style="position:absolute;mso-wrap-distance-left:9.0pt;mso-wrap-distance-top:3.6pt;mso-wrap-distance-right:9.0pt;mso-wrap-distance-bottom:3.6pt;z-index:251670528;o:allowoverlap:true;o:allowincell:true;mso-position-horizontal-relative:page;margin-left:77.0pt;mso-position-horizontal:absolute;mso-position-vertical-relative:page;margin-top:557.5pt;mso-position-vertical:absolute;width:450.1pt;height:283.5pt;v-text-anchor:middle;" coordsize="100000,100000" path="" fillcolor="#FFCC99" strokeweight="0.75pt">
                <v:path textboxrect="0,0,0,0"/>
                <w10:wrap type="square"/>
                <v:textbox>
                  <w:txbxContent>
                    <w:p>
                      <w:pPr>
                        <w:pStyle w:val="502"/>
                        <w:jc w:val="center"/>
                        <w:spacing w:lineRule="auto" w:line="360"/>
                        <w:rPr>
                          <w:rFonts w:ascii="Egyptienne F 55 Roman" w:hAnsi="Egyptienne F 55 Roman"/>
                          <w:b/>
                          <w:bCs/>
                          <w:sz w:val="72"/>
                          <w:szCs w:val="72"/>
                          <w:u w:val="single"/>
                        </w:rPr>
                      </w:pPr>
                      <w:r>
                        <w:rPr>
                          <w:rFonts w:ascii="Egyptienne F 55 Roman" w:hAnsi="Egyptienne F 55 Roman"/>
                          <w:b/>
                          <w:bCs/>
                          <w:sz w:val="72"/>
                          <w:szCs w:val="72"/>
                          <w:u w:val="single"/>
                        </w:rPr>
                        <w:t xml:space="preserve">Architekt*in</w:t>
                      </w:r>
                      <w:r/>
                    </w:p>
                  </w:txbxContent>
                </v:textbox>
              </v:shape>
            </w:pict>
          </mc:Fallback>
        </mc:AlternateContent>
      </w:r>
      <w:commentRangeStart w:id="0"/>
      <w:r>
        <w:rPr>
          <w:lang w:val="de-CH"/>
        </w:rPr>
        <w:br w:type="page"/>
      </w:r>
      <w:commentRangeEnd w:id="0"/>
      <w:r>
        <w:commentReference w:id="0"/>
      </w:r>
    </w:p>
    <w:p w14:paraId="7BAB5876" w14:textId="77777777" w:rsidR="00C41CB3" w:rsidRDefault="00C41CB3">
      <w:pPr>
        <w:pStyle w:val="TabellenInhalt"/>
        <w:spacing w:line="360" w:lineRule="auto"/>
        <w:rPr>
          <w:rFonts w:ascii="Calibri" w:hAnsi="Calibri"/>
          <w:b/>
          <w:bCs/>
          <w:sz w:val="32"/>
          <w:szCs w:val="32"/>
          <w:u w:val="single"/>
        </w:rPr>
      </w:pPr>
    </w:p>
    <w:p w14:paraId="776D947C" w14:textId="77777777" w:rsidR="00C41CB3" w:rsidRDefault="00C41CB3">
      <w:pPr>
        <w:pStyle w:val="TabellenInhalt"/>
        <w:spacing w:line="360" w:lineRule="auto"/>
        <w:rPr>
          <w:rFonts w:ascii="Calibri" w:hAnsi="Calibri"/>
          <w:b/>
          <w:bCs/>
          <w:sz w:val="32"/>
          <w:szCs w:val="32"/>
          <w:u w:val="single"/>
        </w:rPr>
      </w:pPr>
    </w:p>
    <w:p w14:paraId="41E64F5C" w14:textId="77777777" w:rsidR="00C41CB3" w:rsidRDefault="00C41CB3">
      <w:pPr>
        <w:pStyle w:val="TabellenInhalt"/>
        <w:spacing w:line="360" w:lineRule="auto"/>
        <w:rPr>
          <w:rFonts w:ascii="Calibri" w:hAnsi="Calibri"/>
          <w:b/>
          <w:bCs/>
          <w:sz w:val="32"/>
          <w:szCs w:val="32"/>
          <w:u w:val="single"/>
        </w:rPr>
      </w:pPr>
    </w:p>
    <w:p w14:paraId="3B7F4F12" w14:textId="77777777" w:rsidR="00C41CB3" w:rsidRDefault="00C41CB3">
      <w:pPr>
        <w:pStyle w:val="TabellenInhalt"/>
        <w:spacing w:line="360" w:lineRule="auto"/>
        <w:rPr>
          <w:rFonts w:ascii="Calibri" w:hAnsi="Calibri"/>
          <w:b/>
          <w:bCs/>
          <w:sz w:val="32"/>
          <w:szCs w:val="32"/>
          <w:u w:val="single"/>
        </w:rPr>
      </w:pPr>
    </w:p>
    <w:p w14:paraId="1E09266E" w14:textId="77777777" w:rsidR="00C41CB3" w:rsidRDefault="00C41CB3">
      <w:pPr>
        <w:pStyle w:val="TabellenInhalt"/>
        <w:spacing w:line="360" w:lineRule="auto"/>
        <w:rPr>
          <w:rFonts w:ascii="Calibri" w:hAnsi="Calibri"/>
          <w:b/>
          <w:bCs/>
          <w:sz w:val="32"/>
          <w:szCs w:val="32"/>
          <w:u w:val="single"/>
        </w:rPr>
      </w:pPr>
    </w:p>
    <w:p w14:paraId="601408F9" w14:textId="77777777" w:rsidR="00C41CB3" w:rsidRDefault="008A117C">
      <w:pPr>
        <w:pStyle w:val="TabellenInhalt"/>
        <w:spacing w:line="360" w:lineRule="auto"/>
        <w:rPr>
          <w:rFonts w:ascii="Calibri" w:hAnsi="Calibri"/>
          <w:b/>
          <w:bCs/>
          <w:sz w:val="32"/>
          <w:szCs w:val="32"/>
          <w:u w:val="single"/>
        </w:rPr>
      </w:pPr>
      <w:r>
        <w:rPr>
          <w:rFonts w:ascii="Calibri" w:hAnsi="Calibri"/>
          <w:noProof/>
          <w:lang w:val="de-CH" w:eastAsia="de-CH"/>
        </w:rPr>
        <mc:AlternateContent>
          <mc:Choice Requires="wpg">
            <w:drawing>
              <wp:anchor distT="45720" distB="45720" distL="114300" distR="114300" simplePos="0" relativeHeight="251671552" behindDoc="0" locked="0" layoutInCell="1" allowOverlap="1" wp14:anchorId="5B4B1FB7" wp14:editId="6C0C9B4D">
                <wp:simplePos x="0" y="0"/>
                <wp:positionH relativeFrom="page">
                  <wp:posOffset>972820</wp:posOffset>
                </wp:positionH>
                <wp:positionV relativeFrom="page">
                  <wp:posOffset>5069931</wp:posOffset>
                </wp:positionV>
                <wp:extent cx="5716270" cy="1844756"/>
                <wp:effectExtent l="4762" t="4762" r="4762" b="4762"/>
                <wp:wrapSquare wrapText="bothSides"/>
                <wp:docPr id="5" name="Textfeld 24"/>
                <wp:cNvGraphicFramePr/>
                <a:graphic xmlns:a="http://schemas.openxmlformats.org/drawingml/2006/main">
                  <a:graphicData uri="http://schemas.microsoft.com/office/word/2010/wordprocessingShape">
                    <wps:wsp>
                      <wps:cNvSpPr/>
                      <wps:spPr bwMode="auto">
                        <a:xfrm flipV="1">
                          <a:off x="0" y="0"/>
                          <a:ext cx="5716269" cy="1844756"/>
                        </a:xfrm>
                        <a:prstGeom prst="rect">
                          <a:avLst/>
                        </a:prstGeom>
                        <a:noFill/>
                        <a:ln w="9525">
                          <a:noFill/>
                          <a:miter lim="800000"/>
                          <a:headEnd/>
                          <a:tailEnd/>
                        </a:ln>
                      </wps:spPr>
                      <wps:txbx>
                        <w:txbxContent>
                          <w:p w14:paraId="73C8EE16" w14:textId="77777777" w:rsidR="00C41CB3" w:rsidRDefault="008A117C">
                            <w:pPr>
                              <w:pStyle w:val="TEBISOberschrift1Ebene"/>
                            </w:pPr>
                            <w:r>
                              <w:t>Klimaaktivist*in</w:t>
                            </w:r>
                          </w:p>
                          <w:p w14:paraId="7E62B5D4" w14:textId="77777777" w:rsidR="00C41CB3" w:rsidRDefault="008A117C">
                            <w:r>
                              <w:t xml:space="preserve">Du kämpfst dafür, dass unsere Erde auch morgen noch ein lebenswerter Planet für alle ist. Bauten aus Beton sind dir daher ein Dorn im Auge, denn sie zählen zu den </w:t>
                            </w:r>
                            <w:proofErr w:type="spellStart"/>
                            <w:r>
                              <w:t>grössten</w:t>
                            </w:r>
                            <w:proofErr w:type="spellEnd"/>
                            <w:r>
                              <w:t xml:space="preserve"> Verursachern der Klimaerwärmung. Du </w:t>
                            </w:r>
                            <w:proofErr w:type="spellStart"/>
                            <w:r>
                              <w:t>weisst</w:t>
                            </w:r>
                            <w:proofErr w:type="spellEnd"/>
                            <w:r>
                              <w:t xml:space="preserve">, wie es zu </w:t>
                            </w:r>
                            <w:r>
                              <w:t>dem hohen CO</w:t>
                            </w:r>
                            <w:r>
                              <w:rPr>
                                <w:vertAlign w:val="subscript"/>
                              </w:rPr>
                              <w:t>2</w:t>
                            </w:r>
                            <w:r>
                              <w:t>-Ausstoss kommt und welche Umweltbelastungen der Rohstoffabbau mit sich bringt. Du kennst aber auch Ansätze, wie das Bauen mit Beton ökologischer werden kann.</w:t>
                            </w:r>
                          </w:p>
                          <w:p w14:paraId="2BE67F53" w14:textId="77777777" w:rsidR="00C41CB3" w:rsidRDefault="008A117C">
                            <w:r>
                              <w:rPr>
                                <w:rStyle w:val="TEBISIOWorthervorhebung"/>
                              </w:rPr>
                              <w:t>Deine Rolle ist es, den anderen die negativen Umweltfolgen des Bauens mit Beton bewu</w:t>
                            </w:r>
                            <w:r>
                              <w:rPr>
                                <w:rStyle w:val="TEBISIOWorthervorhebung"/>
                              </w:rPr>
                              <w:t>sst zu machen.</w:t>
                            </w:r>
                            <w:r>
                              <w:rPr>
                                <w:rStyle w:val="TEBISIOWorthervorhebung"/>
                              </w:rPr>
                              <w:br/>
                            </w:r>
                            <w:r>
                              <w:t xml:space="preserve">Nutze die Kärtchen in deiner Farbe für deine Argumente (jeweils ein Argument pro Kärtchen). </w:t>
                            </w:r>
                          </w:p>
                          <w:p w14:paraId="44AF6FFD" w14:textId="77777777" w:rsidR="00C41CB3" w:rsidRDefault="00C41CB3">
                            <w:pPr>
                              <w:pStyle w:val="TabellenInhalt"/>
                              <w:spacing w:line="360" w:lineRule="auto"/>
                              <w:rPr>
                                <w:rFonts w:ascii="Calibri" w:hAnsi="Calibri"/>
                                <w:sz w:val="22"/>
                                <w:szCs w:val="22"/>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4" o:spid="_x0000_s4" o:spt="1" style="position:absolute;mso-wrap-distance-left:9.0pt;mso-wrap-distance-top:3.6pt;mso-wrap-distance-right:9.0pt;mso-wrap-distance-bottom:3.6pt;z-index:251671552;o:allowoverlap:true;o:allowincell:true;mso-position-horizontal-relative:page;margin-left:76.6pt;mso-position-horizontal:absolute;mso-position-vertical-relative:page;margin-top:399.2pt;mso-position-vertical:absolute;width:450.1pt;height:145.3pt;flip:y;v-text-anchor:middle;" coordsize="100000,100000" path="" filled="f" strokeweight="0.75pt">
                <v:path textboxrect="0,0,0,0"/>
                <w10:wrap type="square"/>
                <v:textbox>
                  <w:txbxContent>
                    <w:p>
                      <w:pPr>
                        <w:pStyle w:val="493"/>
                      </w:pPr>
                      <w:r>
                        <w:t xml:space="preserve">Klimaaktivist*in</w:t>
                      </w:r>
                      <w:r/>
                    </w:p>
                    <w:p>
                      <w:r>
                        <w:t xml:space="preserve">Du kämpfst dafür, dass unsere Erde auch morgen noch ein lebenswerter Planet für alle ist. Bauten aus Beton sind dir daher ein Dorn im Auge, denn sie zählen zu den </w:t>
                      </w:r>
                      <w:r>
                        <w:t xml:space="preserve">grössten</w:t>
                      </w:r>
                      <w:r>
                        <w:t xml:space="preserve"> Verursachern der Klimaerwärmung. Du </w:t>
                      </w:r>
                      <w:r>
                        <w:t xml:space="preserve">weisst</w:t>
                      </w:r>
                      <w:r>
                        <w:t xml:space="preserve">, wie es zu dem hohen CO</w:t>
                      </w:r>
                      <w:r>
                        <w:rPr>
                          <w:vertAlign w:val="subscript"/>
                        </w:rPr>
                        <w:t xml:space="preserve">2</w:t>
                      </w:r>
                      <w:r>
                        <w:t xml:space="preserve">-Ausstoss kommt und welche Umweltbelastungen der Rohstoffabbau mit sich bringt. Du kennst aber auch Ansätze, wie das Bauen mit Beton ökologischer werden kann.</w:t>
                      </w:r>
                      <w:r/>
                    </w:p>
                    <w:p>
                      <w:r>
                        <w:rPr>
                          <w:rStyle w:val="497"/>
                        </w:rPr>
                        <w:t xml:space="preserve">Deine Rolle ist es, den anderen die negativen Umweltfolgen des Bauens mit Beton bewusst zu machen.</w:t>
                      </w:r>
                      <w:r>
                        <w:rPr>
                          <w:rStyle w:val="497"/>
                        </w:rPr>
                        <w:br/>
                      </w:r>
                      <w:r>
                        <w:t xml:space="preserve">Nutze die Kärtchen in deiner Farbe für deine Argumente (jeweils ein Argument pro Kärtchen). </w:t>
                      </w:r>
                      <w:r/>
                    </w:p>
                    <w:p>
                      <w:pPr>
                        <w:pStyle w:val="502"/>
                        <w:spacing w:lineRule="auto" w:line="360"/>
                        <w:rPr>
                          <w:rFonts w:ascii="Calibri" w:hAnsi="Calibri"/>
                          <w:sz w:val="22"/>
                          <w:szCs w:val="22"/>
                        </w:rPr>
                      </w:pPr>
                      <w:r>
                        <w:rPr>
                          <w:rFonts w:ascii="Calibri" w:hAnsi="Calibri"/>
                          <w:sz w:val="22"/>
                          <w:szCs w:val="22"/>
                        </w:rPr>
                      </w:r>
                      <w:r/>
                    </w:p>
                  </w:txbxContent>
                </v:textbox>
              </v:shape>
            </w:pict>
          </mc:Fallback>
        </mc:AlternateContent>
      </w:r>
      <w:r>
        <w:rPr>
          <w:rFonts w:ascii="Calibri" w:hAnsi="Calibri"/>
          <w:noProof/>
          <w:lang w:val="de-CH" w:eastAsia="de-CH"/>
        </w:rPr>
        <mc:AlternateContent>
          <mc:Choice Requires="wpg">
            <w:drawing>
              <wp:anchor distT="45720" distB="45720" distL="114300" distR="114300" simplePos="0" relativeHeight="251672576" behindDoc="0" locked="0" layoutInCell="1" allowOverlap="1" wp14:anchorId="3AAEC16C" wp14:editId="5D3F2E2A">
                <wp:simplePos x="0" y="0"/>
                <wp:positionH relativeFrom="page">
                  <wp:posOffset>977900</wp:posOffset>
                </wp:positionH>
                <wp:positionV relativeFrom="page">
                  <wp:posOffset>7061978</wp:posOffset>
                </wp:positionV>
                <wp:extent cx="5716800" cy="3600000"/>
                <wp:effectExtent l="0" t="0" r="0" b="635"/>
                <wp:wrapSquare wrapText="bothSides"/>
                <wp:docPr id="6" name="Textfeld 2"/>
                <wp:cNvGraphicFramePr/>
                <a:graphic xmlns:a="http://schemas.openxmlformats.org/drawingml/2006/main">
                  <a:graphicData uri="http://schemas.microsoft.com/office/word/2010/wordprocessingShape">
                    <wps:wsp>
                      <wps:cNvSpPr/>
                      <wps:spPr bwMode="auto">
                        <a:xfrm>
                          <a:off x="0" y="0"/>
                          <a:ext cx="5716800" cy="3600000"/>
                        </a:xfrm>
                        <a:prstGeom prst="rect">
                          <a:avLst/>
                        </a:prstGeom>
                        <a:solidFill>
                          <a:schemeClr val="accent6">
                            <a:lumMod val="40000"/>
                            <a:lumOff val="60000"/>
                          </a:schemeClr>
                        </a:solidFill>
                        <a:ln w="9525">
                          <a:noFill/>
                          <a:miter lim="800000"/>
                          <a:headEnd/>
                          <a:tailEnd/>
                        </a:ln>
                      </wps:spPr>
                      <wps:txbx>
                        <w:txbxContent>
                          <w:p w14:paraId="7C0754AB" w14:textId="77777777" w:rsidR="00C41CB3" w:rsidRDefault="008A117C">
                            <w:pPr>
                              <w:pStyle w:val="TabellenInhalt"/>
                              <w:spacing w:line="360" w:lineRule="auto"/>
                              <w:jc w:val="center"/>
                              <w:rPr>
                                <w:rFonts w:ascii="egyptienne f 55 roman" w:hAnsi="egyptienne f 55 roman"/>
                                <w:b/>
                                <w:bCs/>
                                <w:sz w:val="72"/>
                                <w:szCs w:val="72"/>
                                <w:u w:val="single"/>
                              </w:rPr>
                            </w:pPr>
                            <w:r>
                              <w:rPr>
                                <w:rFonts w:ascii="egyptienne f 55 roman" w:hAnsi="egyptienne f 55 roman"/>
                                <w:b/>
                                <w:bCs/>
                                <w:sz w:val="72"/>
                                <w:szCs w:val="72"/>
                                <w:u w:val="single"/>
                              </w:rPr>
                              <w:t>Klimaaktivist*in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5" o:spid="_x0000_s5" o:spt="1" style="position:absolute;mso-wrap-distance-left:9.0pt;mso-wrap-distance-top:3.6pt;mso-wrap-distance-right:9.0pt;mso-wrap-distance-bottom:3.6pt;z-index:251672576;o:allowoverlap:true;o:allowincell:true;mso-position-horizontal-relative:page;margin-left:77.0pt;mso-position-horizontal:absolute;mso-position-vertical-relative:page;margin-top:556.1pt;mso-position-vertical:absolute;width:450.1pt;height:283.5pt;v-text-anchor:middle;" coordsize="100000,100000" path="" fillcolor="#C5DFB0" strokeweight="0.75pt">
                <v:path textboxrect="0,0,0,0"/>
                <w10:wrap type="square"/>
                <v:textbox>
                  <w:txbxContent>
                    <w:p>
                      <w:pPr>
                        <w:pStyle w:val="502"/>
                        <w:jc w:val="center"/>
                        <w:spacing w:lineRule="auto" w:line="360"/>
                        <w:rPr>
                          <w:rFonts w:ascii="Egyptienne F 55 Roman" w:hAnsi="Egyptienne F 55 Roman"/>
                          <w:b/>
                          <w:bCs/>
                          <w:sz w:val="72"/>
                          <w:szCs w:val="72"/>
                          <w:u w:val="single"/>
                        </w:rPr>
                      </w:pPr>
                      <w:r>
                        <w:rPr>
                          <w:rFonts w:ascii="Egyptienne F 55 Roman" w:hAnsi="Egyptienne F 55 Roman"/>
                          <w:b/>
                          <w:bCs/>
                          <w:sz w:val="72"/>
                          <w:szCs w:val="72"/>
                          <w:u w:val="single"/>
                        </w:rPr>
                        <w:t xml:space="preserve">Klimaaktivist*in</w:t>
                      </w:r>
                      <w:r/>
                    </w:p>
                  </w:txbxContent>
                </v:textbox>
              </v:shape>
            </w:pict>
          </mc:Fallback>
        </mc:AlternateContent>
      </w:r>
      <w:r>
        <w:rPr>
          <w:lang w:val="de-CH"/>
        </w:rPr>
        <w:br w:type="page"/>
      </w:r>
    </w:p>
    <w:p w14:paraId="404822D3" w14:textId="77777777" w:rsidR="00C41CB3" w:rsidRDefault="00C41CB3">
      <w:pPr>
        <w:pStyle w:val="TabellenInhalt"/>
        <w:spacing w:line="360" w:lineRule="auto"/>
        <w:rPr>
          <w:rFonts w:ascii="Calibri" w:hAnsi="Calibri"/>
          <w:b/>
          <w:bCs/>
          <w:sz w:val="32"/>
          <w:szCs w:val="32"/>
          <w:u w:val="single"/>
        </w:rPr>
      </w:pPr>
    </w:p>
    <w:p w14:paraId="2A6CD87D" w14:textId="77777777" w:rsidR="00C41CB3" w:rsidRDefault="00C41CB3">
      <w:pPr>
        <w:pStyle w:val="TabellenInhalt"/>
        <w:spacing w:line="360" w:lineRule="auto"/>
        <w:rPr>
          <w:rFonts w:ascii="Calibri" w:hAnsi="Calibri"/>
          <w:b/>
          <w:bCs/>
          <w:sz w:val="32"/>
          <w:szCs w:val="32"/>
          <w:u w:val="single"/>
        </w:rPr>
      </w:pPr>
    </w:p>
    <w:p w14:paraId="2CB9F31A" w14:textId="77777777" w:rsidR="00C41CB3" w:rsidRDefault="00C41CB3">
      <w:pPr>
        <w:pStyle w:val="TabellenInhalt"/>
        <w:spacing w:line="360" w:lineRule="auto"/>
        <w:rPr>
          <w:rFonts w:ascii="Calibri" w:hAnsi="Calibri"/>
          <w:b/>
          <w:bCs/>
          <w:sz w:val="32"/>
          <w:szCs w:val="32"/>
          <w:u w:val="single"/>
        </w:rPr>
      </w:pPr>
    </w:p>
    <w:p w14:paraId="74AFEF0E" w14:textId="77777777" w:rsidR="00C41CB3" w:rsidRDefault="00C41CB3">
      <w:pPr>
        <w:pStyle w:val="TabellenInhalt"/>
        <w:spacing w:line="360" w:lineRule="auto"/>
        <w:rPr>
          <w:rFonts w:ascii="Calibri" w:hAnsi="Calibri"/>
          <w:b/>
          <w:bCs/>
          <w:sz w:val="32"/>
          <w:szCs w:val="32"/>
          <w:u w:val="single"/>
        </w:rPr>
      </w:pPr>
    </w:p>
    <w:p w14:paraId="1C72D849" w14:textId="77777777" w:rsidR="00C41CB3" w:rsidRDefault="00C41CB3">
      <w:pPr>
        <w:pStyle w:val="TabellenInhalt"/>
        <w:spacing w:line="360" w:lineRule="auto"/>
        <w:rPr>
          <w:rFonts w:ascii="Calibri" w:hAnsi="Calibri"/>
          <w:b/>
          <w:bCs/>
          <w:sz w:val="32"/>
          <w:szCs w:val="32"/>
          <w:u w:val="single"/>
        </w:rPr>
      </w:pPr>
    </w:p>
    <w:p w14:paraId="7CE02715" w14:textId="77777777" w:rsidR="00C41CB3" w:rsidRDefault="008A117C">
      <w:pPr>
        <w:pStyle w:val="TabellenInhalt"/>
        <w:spacing w:line="360" w:lineRule="auto"/>
        <w:rPr>
          <w:rFonts w:ascii="Calibri" w:hAnsi="Calibri"/>
          <w:b/>
          <w:bCs/>
          <w:sz w:val="32"/>
          <w:szCs w:val="32"/>
          <w:u w:val="single"/>
        </w:rPr>
      </w:pPr>
      <w:r>
        <w:rPr>
          <w:rFonts w:ascii="Calibri" w:hAnsi="Calibri"/>
          <w:noProof/>
          <w:lang w:val="de-CH" w:eastAsia="de-CH"/>
        </w:rPr>
        <mc:AlternateContent>
          <mc:Choice Requires="wpg">
            <w:drawing>
              <wp:anchor distT="45720" distB="45720" distL="114300" distR="114300" simplePos="0" relativeHeight="251668480" behindDoc="0" locked="0" layoutInCell="1" allowOverlap="1" wp14:anchorId="5BDAEA9B" wp14:editId="786724FB">
                <wp:simplePos x="0" y="0"/>
                <wp:positionH relativeFrom="page">
                  <wp:posOffset>972820</wp:posOffset>
                </wp:positionH>
                <wp:positionV relativeFrom="page">
                  <wp:posOffset>5185954</wp:posOffset>
                </wp:positionV>
                <wp:extent cx="5716270" cy="1712021"/>
                <wp:effectExtent l="4762" t="4762" r="4762" b="4762"/>
                <wp:wrapSquare wrapText="bothSides"/>
                <wp:docPr id="7" name="Textfeld 20"/>
                <wp:cNvGraphicFramePr/>
                <a:graphic xmlns:a="http://schemas.openxmlformats.org/drawingml/2006/main">
                  <a:graphicData uri="http://schemas.microsoft.com/office/word/2010/wordprocessingShape">
                    <wps:wsp>
                      <wps:cNvSpPr/>
                      <wps:spPr bwMode="auto">
                        <a:xfrm flipV="1">
                          <a:off x="0" y="0"/>
                          <a:ext cx="5716269" cy="1712021"/>
                        </a:xfrm>
                        <a:prstGeom prst="rect">
                          <a:avLst/>
                        </a:prstGeom>
                        <a:noFill/>
                        <a:ln w="9525">
                          <a:noFill/>
                          <a:miter lim="800000"/>
                          <a:headEnd/>
                          <a:tailEnd/>
                        </a:ln>
                      </wps:spPr>
                      <wps:txbx>
                        <w:txbxContent>
                          <w:p w14:paraId="4BBE1D55" w14:textId="77777777" w:rsidR="00C41CB3" w:rsidRDefault="008A117C">
                            <w:pPr>
                              <w:pStyle w:val="TEBISOberschrift1Ebene"/>
                            </w:pPr>
                            <w:r>
                              <w:t>Materialforscher*in</w:t>
                            </w:r>
                          </w:p>
                          <w:p w14:paraId="5778196C" w14:textId="77777777" w:rsidR="00C41CB3" w:rsidRDefault="008A117C">
                            <w:r>
                              <w:t xml:space="preserve">Du bist Chemiker*in </w:t>
                            </w:r>
                            <w:proofErr w:type="spellStart"/>
                            <w:r>
                              <w:t>in</w:t>
                            </w:r>
                            <w:proofErr w:type="spellEnd"/>
                            <w:r>
                              <w:t xml:space="preserve"> einem </w:t>
                            </w:r>
                            <w:proofErr w:type="spellStart"/>
                            <w:r>
                              <w:t>Baulabor</w:t>
                            </w:r>
                            <w:proofErr w:type="spellEnd"/>
                            <w:r>
                              <w:t xml:space="preserve"> und forschst dort an der Weiterentwicklung des Baustoffs Beton. Du </w:t>
                            </w:r>
                            <w:proofErr w:type="spellStart"/>
                            <w:r>
                              <w:t>weisst</w:t>
                            </w:r>
                            <w:proofErr w:type="spellEnd"/>
                            <w:r>
                              <w:t xml:space="preserve"> genau, wie Beton hergestellt wird, welche chemischen Prozesse dabei stattfinden und welche Bestandteile für welche Eigenschaften verantwortlich sind.  </w:t>
                            </w:r>
                          </w:p>
                          <w:p w14:paraId="35743261" w14:textId="77777777" w:rsidR="00C41CB3" w:rsidRDefault="008A117C">
                            <w:pPr>
                              <w:rPr>
                                <w:rStyle w:val="TEBISIOWorthervorhebung"/>
                              </w:rPr>
                            </w:pPr>
                            <w:r>
                              <w:rPr>
                                <w:rStyle w:val="TEBISIOWorthervorhebung"/>
                              </w:rPr>
                              <w:t>Deine Rolle ist es, den ander</w:t>
                            </w:r>
                            <w:r>
                              <w:rPr>
                                <w:rStyle w:val="TEBISIOWorthervorhebung"/>
                              </w:rPr>
                              <w:t xml:space="preserve">en die chemischen Ursachen dafür zu erläutern, weshalb Beton ein schlechtes Image hat, aber gleichzeitig so oft eingesetzt wird. </w:t>
                            </w:r>
                          </w:p>
                          <w:p w14:paraId="45BD8D87" w14:textId="77777777" w:rsidR="00C41CB3" w:rsidRDefault="008A117C">
                            <w:r>
                              <w:t xml:space="preserve">Nutze die Kärtchen in deiner Farbe für deine Argumente (jeweils ein Argument pro Kärtchen).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6" o:spid="_x0000_s6" o:spt="1" style="position:absolute;mso-wrap-distance-left:9.0pt;mso-wrap-distance-top:3.6pt;mso-wrap-distance-right:9.0pt;mso-wrap-distance-bottom:3.6pt;z-index:251668480;o:allowoverlap:true;o:allowincell:true;mso-position-horizontal-relative:page;margin-left:76.6pt;mso-position-horizontal:absolute;mso-position-vertical-relative:page;margin-top:408.3pt;mso-position-vertical:absolute;width:450.1pt;height:134.8pt;flip:y;v-text-anchor:middle;" coordsize="100000,100000" path="" filled="f" strokeweight="0.75pt">
                <v:path textboxrect="0,0,0,0"/>
                <w10:wrap type="square"/>
                <v:textbox>
                  <w:txbxContent>
                    <w:p>
                      <w:pPr>
                        <w:pStyle w:val="493"/>
                      </w:pPr>
                      <w:r>
                        <w:t xml:space="preserve">Materialforscher*in</w:t>
                      </w:r>
                      <w:r/>
                    </w:p>
                    <w:p>
                      <w:r>
                        <w:t xml:space="preserve">Du bist Chemiker*in </w:t>
                      </w:r>
                      <w:r>
                        <w:t xml:space="preserve">in</w:t>
                      </w:r>
                      <w:r>
                        <w:t xml:space="preserve"> einem </w:t>
                      </w:r>
                      <w:r>
                        <w:t xml:space="preserve">Baulabor</w:t>
                      </w:r>
                      <w:r>
                        <w:t xml:space="preserve"> und forschst dort an der Weiterentwicklung des Baustoffs Beton. Du </w:t>
                      </w:r>
                      <w:r>
                        <w:t xml:space="preserve">weisst</w:t>
                      </w:r>
                      <w:r>
                        <w:t xml:space="preserve"> genau, wie Beton hergestellt wird, welche chemischen Prozesse dabei stattfinden und welche Bestandteile für welche Eigenschaften verantwortlich sind.  </w:t>
                      </w:r>
                      <w:r/>
                    </w:p>
                    <w:p>
                      <w:pPr>
                        <w:rPr>
                          <w:rStyle w:val="497"/>
                        </w:rPr>
                      </w:pPr>
                      <w:r>
                        <w:rPr>
                          <w:rStyle w:val="497"/>
                        </w:rPr>
                        <w:t xml:space="preserve">Deine Rolle ist es, den anderen die chemischen Ursachen dafür zu erläutern, weshalb Beton ein schlechtes Image hat, aber gleichzeitig so oft eingesetzt wird. </w:t>
                      </w:r>
                      <w:r/>
                    </w:p>
                    <w:p>
                      <w:r>
                        <w:t xml:space="preserve">Nutze die Kärtchen in deiner Farbe für deine Argumente (jeweils ein Argument pro Kärtchen). </w:t>
                      </w:r>
                      <w:r/>
                    </w:p>
                  </w:txbxContent>
                </v:textbox>
              </v:shape>
            </w:pict>
          </mc:Fallback>
        </mc:AlternateContent>
      </w:r>
      <w:r>
        <w:rPr>
          <w:rFonts w:ascii="Calibri" w:hAnsi="Calibri"/>
          <w:noProof/>
          <w:lang w:val="de-CH" w:eastAsia="de-CH"/>
        </w:rPr>
        <mc:AlternateContent>
          <mc:Choice Requires="wpg">
            <w:drawing>
              <wp:anchor distT="45720" distB="45720" distL="114300" distR="114300" simplePos="0" relativeHeight="251669504" behindDoc="0" locked="0" layoutInCell="1" allowOverlap="1" wp14:anchorId="2802A7DF" wp14:editId="08EEE511">
                <wp:simplePos x="0" y="0"/>
                <wp:positionH relativeFrom="page">
                  <wp:posOffset>977900</wp:posOffset>
                </wp:positionH>
                <wp:positionV relativeFrom="page">
                  <wp:posOffset>7076583</wp:posOffset>
                </wp:positionV>
                <wp:extent cx="5716800" cy="3600000"/>
                <wp:effectExtent l="0" t="0" r="0" b="635"/>
                <wp:wrapSquare wrapText="bothSides"/>
                <wp:docPr id="8" name="Textfeld 2"/>
                <wp:cNvGraphicFramePr/>
                <a:graphic xmlns:a="http://schemas.openxmlformats.org/drawingml/2006/main">
                  <a:graphicData uri="http://schemas.microsoft.com/office/word/2010/wordprocessingShape">
                    <wps:wsp>
                      <wps:cNvSpPr/>
                      <wps:spPr bwMode="auto">
                        <a:xfrm>
                          <a:off x="0" y="0"/>
                          <a:ext cx="5716800" cy="3600000"/>
                        </a:xfrm>
                        <a:prstGeom prst="rect">
                          <a:avLst/>
                        </a:prstGeom>
                        <a:solidFill>
                          <a:schemeClr val="accent1">
                            <a:lumMod val="40000"/>
                            <a:lumOff val="60000"/>
                          </a:schemeClr>
                        </a:solidFill>
                        <a:ln w="9525">
                          <a:noFill/>
                          <a:miter lim="800000"/>
                          <a:headEnd/>
                          <a:tailEnd/>
                        </a:ln>
                      </wps:spPr>
                      <wps:txbx>
                        <w:txbxContent>
                          <w:p w14:paraId="145E7E36" w14:textId="77777777" w:rsidR="00C41CB3" w:rsidRDefault="008A117C">
                            <w:pPr>
                              <w:pStyle w:val="TabellenInhalt"/>
                              <w:spacing w:line="360" w:lineRule="auto"/>
                              <w:jc w:val="center"/>
                              <w:rPr>
                                <w:rFonts w:ascii="egyptienne f 55 roman" w:hAnsi="egyptienne f 55 roman"/>
                                <w:b/>
                                <w:bCs/>
                                <w:sz w:val="72"/>
                                <w:szCs w:val="72"/>
                                <w:u w:val="single"/>
                              </w:rPr>
                            </w:pPr>
                            <w:r>
                              <w:rPr>
                                <w:rFonts w:ascii="egyptienne f 55 roman" w:hAnsi="egyptienne f 55 roman"/>
                                <w:b/>
                                <w:bCs/>
                                <w:sz w:val="72"/>
                                <w:szCs w:val="72"/>
                                <w:u w:val="single"/>
                              </w:rPr>
                              <w:t>Materialforscher*in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7" o:spid="_x0000_s7" o:spt="1" style="position:absolute;mso-wrap-distance-left:9.0pt;mso-wrap-distance-top:3.6pt;mso-wrap-distance-right:9.0pt;mso-wrap-distance-bottom:3.6pt;z-index:251669504;o:allowoverlap:true;o:allowincell:true;mso-position-horizontal-relative:page;margin-left:77.0pt;mso-position-horizontal:absolute;mso-position-vertical-relative:page;margin-top:557.2pt;mso-position-vertical:absolute;width:450.1pt;height:283.5pt;v-text-anchor:middle;" coordsize="100000,100000" path="" fillcolor="#BBD7EE" strokeweight="0.75pt">
                <v:path textboxrect="0,0,0,0"/>
                <w10:wrap type="square"/>
                <v:textbox>
                  <w:txbxContent>
                    <w:p>
                      <w:pPr>
                        <w:pStyle w:val="502"/>
                        <w:jc w:val="center"/>
                        <w:spacing w:lineRule="auto" w:line="360"/>
                        <w:rPr>
                          <w:rFonts w:ascii="Egyptienne F 55 Roman" w:hAnsi="Egyptienne F 55 Roman"/>
                          <w:b/>
                          <w:bCs/>
                          <w:sz w:val="72"/>
                          <w:szCs w:val="72"/>
                          <w:u w:val="single"/>
                        </w:rPr>
                      </w:pPr>
                      <w:r>
                        <w:rPr>
                          <w:rFonts w:ascii="Egyptienne F 55 Roman" w:hAnsi="Egyptienne F 55 Roman"/>
                          <w:b/>
                          <w:bCs/>
                          <w:sz w:val="72"/>
                          <w:szCs w:val="72"/>
                          <w:u w:val="single"/>
                        </w:rPr>
                        <w:t xml:space="preserve">Materialforscher*in</w:t>
                      </w:r>
                      <w:r/>
                    </w:p>
                  </w:txbxContent>
                </v:textbox>
              </v:shape>
            </w:pict>
          </mc:Fallback>
        </mc:AlternateContent>
      </w:r>
      <w:r>
        <w:rPr>
          <w:lang w:val="de-CH"/>
        </w:rPr>
        <w:br w:type="page"/>
      </w:r>
    </w:p>
    <w:p w14:paraId="081C943E" w14:textId="77777777" w:rsidR="00C41CB3" w:rsidRDefault="00C41CB3">
      <w:pPr>
        <w:pStyle w:val="TabellenInhalt"/>
        <w:spacing w:line="360" w:lineRule="auto"/>
        <w:rPr>
          <w:rFonts w:ascii="Calibri" w:hAnsi="Calibri"/>
          <w:b/>
          <w:bCs/>
          <w:sz w:val="32"/>
          <w:szCs w:val="32"/>
          <w:u w:val="single"/>
        </w:rPr>
      </w:pPr>
    </w:p>
    <w:p w14:paraId="4B6FD1F5" w14:textId="77777777" w:rsidR="00C41CB3" w:rsidRDefault="00C41CB3">
      <w:pPr>
        <w:pStyle w:val="TabellenInhalt"/>
        <w:spacing w:line="360" w:lineRule="auto"/>
        <w:rPr>
          <w:rFonts w:ascii="Calibri" w:hAnsi="Calibri"/>
          <w:b/>
          <w:bCs/>
          <w:sz w:val="32"/>
          <w:szCs w:val="32"/>
          <w:u w:val="single"/>
        </w:rPr>
      </w:pPr>
    </w:p>
    <w:p w14:paraId="1BD69021" w14:textId="77777777" w:rsidR="00C41CB3" w:rsidRDefault="00C41CB3">
      <w:pPr>
        <w:pStyle w:val="TabellenInhalt"/>
        <w:spacing w:line="360" w:lineRule="auto"/>
        <w:rPr>
          <w:rFonts w:ascii="Calibri" w:hAnsi="Calibri"/>
          <w:b/>
          <w:bCs/>
          <w:sz w:val="32"/>
          <w:szCs w:val="32"/>
          <w:u w:val="single"/>
        </w:rPr>
      </w:pPr>
    </w:p>
    <w:p w14:paraId="1163F997" w14:textId="77777777" w:rsidR="00C41CB3" w:rsidRDefault="00C41CB3">
      <w:pPr>
        <w:pStyle w:val="TabellenInhalt"/>
        <w:spacing w:line="360" w:lineRule="auto"/>
        <w:rPr>
          <w:rFonts w:ascii="Calibri" w:hAnsi="Calibri"/>
          <w:b/>
          <w:bCs/>
          <w:sz w:val="32"/>
          <w:szCs w:val="32"/>
          <w:u w:val="single"/>
        </w:rPr>
      </w:pPr>
    </w:p>
    <w:p w14:paraId="436AC0CA" w14:textId="77777777" w:rsidR="00C41CB3" w:rsidRDefault="00C41CB3">
      <w:pPr>
        <w:pStyle w:val="TabellenInhalt"/>
        <w:spacing w:line="360" w:lineRule="auto"/>
        <w:rPr>
          <w:rFonts w:ascii="Calibri" w:hAnsi="Calibri"/>
          <w:b/>
          <w:bCs/>
          <w:sz w:val="32"/>
          <w:szCs w:val="32"/>
          <w:u w:val="single"/>
        </w:rPr>
      </w:pPr>
    </w:p>
    <w:p w14:paraId="7172E24B" w14:textId="77777777" w:rsidR="00C41CB3" w:rsidRDefault="008A117C">
      <w:pPr>
        <w:pStyle w:val="TabellenInhalt"/>
        <w:spacing w:line="360" w:lineRule="auto"/>
        <w:rPr>
          <w:rFonts w:ascii="Calibri" w:hAnsi="Calibri"/>
          <w:b/>
          <w:bCs/>
          <w:sz w:val="32"/>
          <w:szCs w:val="32"/>
          <w:u w:val="single"/>
        </w:rPr>
      </w:pPr>
      <w:r>
        <w:rPr>
          <w:rFonts w:ascii="Calibri" w:hAnsi="Calibri"/>
          <w:noProof/>
          <w:lang w:val="de-CH" w:eastAsia="de-CH"/>
        </w:rPr>
        <mc:AlternateContent>
          <mc:Choice Requires="wpg">
            <w:drawing>
              <wp:anchor distT="45720" distB="45720" distL="114300" distR="114300" simplePos="0" relativeHeight="251666432" behindDoc="0" locked="0" layoutInCell="1" allowOverlap="1" wp14:anchorId="4FD6627D" wp14:editId="6E8D40C8">
                <wp:simplePos x="0" y="0"/>
                <wp:positionH relativeFrom="page">
                  <wp:posOffset>972820</wp:posOffset>
                </wp:positionH>
                <wp:positionV relativeFrom="page">
                  <wp:posOffset>4981083</wp:posOffset>
                </wp:positionV>
                <wp:extent cx="5716270" cy="2095479"/>
                <wp:effectExtent l="4762" t="4762" r="4762" b="4762"/>
                <wp:wrapSquare wrapText="bothSides"/>
                <wp:docPr id="9" name="Textfeld 18"/>
                <wp:cNvGraphicFramePr/>
                <a:graphic xmlns:a="http://schemas.openxmlformats.org/drawingml/2006/main">
                  <a:graphicData uri="http://schemas.microsoft.com/office/word/2010/wordprocessingShape">
                    <wps:wsp>
                      <wps:cNvSpPr/>
                      <wps:spPr bwMode="auto">
                        <a:xfrm flipV="1">
                          <a:off x="0" y="0"/>
                          <a:ext cx="5716269" cy="2095479"/>
                        </a:xfrm>
                        <a:prstGeom prst="rect">
                          <a:avLst/>
                        </a:prstGeom>
                        <a:noFill/>
                        <a:ln w="9525">
                          <a:noFill/>
                          <a:miter lim="800000"/>
                          <a:headEnd/>
                          <a:tailEnd/>
                        </a:ln>
                      </wps:spPr>
                      <wps:txbx>
                        <w:txbxContent>
                          <w:p w14:paraId="7B06D7E5" w14:textId="77777777" w:rsidR="00C41CB3" w:rsidRDefault="008A117C">
                            <w:pPr>
                              <w:pStyle w:val="TEBISOberschrift1Ebene"/>
                            </w:pPr>
                            <w:r>
                              <w:t xml:space="preserve">Statiker*in </w:t>
                            </w:r>
                          </w:p>
                          <w:p w14:paraId="50956340" w14:textId="77777777" w:rsidR="00C41CB3" w:rsidRDefault="008A117C">
                            <w:r>
                              <w:t>Du bist Ingenieur*in einem Bauunternehmen und trägst die Verantwortung dafür, dass der Entwurf des/der Architekt*in den Vorschriften und Normen entsprechend umgesetzt werden kann. Statische Problemstellungen zu Stabilität, Zug- und Druckkräft</w:t>
                            </w:r>
                            <w:r>
                              <w:t>en sind dein Spezialgebiet. In Belastungstests hast du viele Erfahrungen mit Armierungen gesammelt. Du interessierst dich auch dafür, wie mit neuen Materialien dünnere und damit sparsamere Betonwände gebaut werden können.</w:t>
                            </w:r>
                          </w:p>
                          <w:p w14:paraId="0E0D8038" w14:textId="77777777" w:rsidR="00C41CB3" w:rsidRDefault="008A117C">
                            <w:pPr>
                              <w:rPr>
                                <w:rStyle w:val="TEBISIOWorthervorhebung"/>
                              </w:rPr>
                            </w:pPr>
                            <w:r>
                              <w:rPr>
                                <w:rStyle w:val="TEBISIOWorthervorhebung"/>
                              </w:rPr>
                              <w:t>Deine Rolle ist es, für die Sicher</w:t>
                            </w:r>
                            <w:r>
                              <w:rPr>
                                <w:rStyle w:val="TEBISIOWorthervorhebung"/>
                              </w:rPr>
                              <w:t xml:space="preserve">heit und Stabilität von Bauwerken zu sorgen und andere darüber zu informieren. </w:t>
                            </w:r>
                          </w:p>
                          <w:p w14:paraId="36FCA263" w14:textId="77777777" w:rsidR="00C41CB3" w:rsidRDefault="008A117C">
                            <w:r>
                              <w:t xml:space="preserve">Nutze die Kärtchen in deiner Farbe für deine Argumente (jeweils ein Argument pro Kärtchen). </w:t>
                            </w:r>
                          </w:p>
                          <w:p w14:paraId="14EE72BB" w14:textId="77777777" w:rsidR="00C41CB3" w:rsidRDefault="00C41CB3">
                            <w:pPr>
                              <w:widowControl w:val="0"/>
                              <w:jc w:val="center"/>
                              <w:rPr>
                                <w:b/>
                                <w:bCs/>
                                <w:sz w:val="40"/>
                                <w:szCs w:val="40"/>
                                <w:lang w:val="de-A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8" o:spid="_x0000_s8" o:spt="1" style="position:absolute;mso-wrap-distance-left:9.0pt;mso-wrap-distance-top:3.6pt;mso-wrap-distance-right:9.0pt;mso-wrap-distance-bottom:3.6pt;z-index:251666432;o:allowoverlap:true;o:allowincell:true;mso-position-horizontal-relative:page;margin-left:76.6pt;mso-position-horizontal:absolute;mso-position-vertical-relative:page;margin-top:392.2pt;mso-position-vertical:absolute;width:450.1pt;height:165.0pt;flip:y;v-text-anchor:middle;" coordsize="100000,100000" path="" filled="f" strokeweight="0.75pt">
                <v:path textboxrect="0,0,0,0"/>
                <w10:wrap type="square"/>
                <v:textbox>
                  <w:txbxContent>
                    <w:p>
                      <w:pPr>
                        <w:pStyle w:val="493"/>
                      </w:pPr>
                      <w:r>
                        <w:t xml:space="preserve">Statiker*in </w:t>
                      </w:r>
                      <w:r/>
                    </w:p>
                    <w:p>
                      <w:r>
                        <w:t xml:space="preserve">Du bist Ingenieur*in einem Bauunternehmen und trägst die Verantwortung dafür, dass der Entwurf des/der Architekt*in den Vorschriften und Normen entsprechend umgesetzt werden kann. Statische Problemstellungen</w:t>
                      </w:r>
                      <w:r>
                        <w:t xml:space="preserve"> zu Stabilität, Zug- und Druckkräften sind dein Spezialgebiet. In Belastungstests hast du viele Erfahrungen mit Armierungen gesammelt. Du interessierst dich auch dafür, wie mit neuen Materialien dünnere und damit sparsamere Betonwände gebaut werden können.</w:t>
                      </w:r>
                      <w:r/>
                    </w:p>
                    <w:p>
                      <w:pPr>
                        <w:rPr>
                          <w:rStyle w:val="497"/>
                        </w:rPr>
                      </w:pPr>
                      <w:r>
                        <w:rPr>
                          <w:rStyle w:val="497"/>
                        </w:rPr>
                        <w:t xml:space="preserve">Deine Rolle ist es, für die Sicherheit und Stabilität von Bauwerken zu sorgen und andere darüber zu informieren. </w:t>
                      </w:r>
                      <w:r/>
                    </w:p>
                    <w:p>
                      <w:r>
                        <w:t xml:space="preserve">Nutze die Kärtchen in deiner Farbe für deine Argumente (jeweils ein Argument pro Kärtchen). </w:t>
                      </w:r>
                      <w:r/>
                    </w:p>
                    <w:p>
                      <w:pPr>
                        <w:jc w:val="center"/>
                        <w:widowControl w:val="off"/>
                        <w:rPr>
                          <w:b/>
                          <w:bCs/>
                          <w:sz w:val="40"/>
                          <w:szCs w:val="40"/>
                          <w:lang w:val="de-AT"/>
                        </w:rPr>
                      </w:pPr>
                      <w:r>
                        <w:rPr>
                          <w:b/>
                          <w:bCs/>
                          <w:sz w:val="40"/>
                          <w:szCs w:val="40"/>
                          <w:lang w:val="de-AT"/>
                        </w:rPr>
                      </w:r>
                      <w:r/>
                    </w:p>
                  </w:txbxContent>
                </v:textbox>
              </v:shape>
            </w:pict>
          </mc:Fallback>
        </mc:AlternateContent>
      </w:r>
      <w:r>
        <w:rPr>
          <w:rFonts w:ascii="Calibri" w:hAnsi="Calibri"/>
          <w:noProof/>
          <w:lang w:val="de-CH" w:eastAsia="de-CH"/>
        </w:rPr>
        <mc:AlternateContent>
          <mc:Choice Requires="wpg">
            <w:drawing>
              <wp:anchor distT="45720" distB="45720" distL="114300" distR="114300" simplePos="0" relativeHeight="251667456" behindDoc="0" locked="0" layoutInCell="1" allowOverlap="1" wp14:anchorId="3BFB1DA9" wp14:editId="2BADB08A">
                <wp:simplePos x="0" y="0"/>
                <wp:positionH relativeFrom="page">
                  <wp:posOffset>977900</wp:posOffset>
                </wp:positionH>
                <wp:positionV relativeFrom="page">
                  <wp:posOffset>7079123</wp:posOffset>
                </wp:positionV>
                <wp:extent cx="5716800" cy="3600000"/>
                <wp:effectExtent l="0" t="0" r="0" b="635"/>
                <wp:wrapSquare wrapText="bothSides"/>
                <wp:docPr id="10" name="Textfeld 2"/>
                <wp:cNvGraphicFramePr/>
                <a:graphic xmlns:a="http://schemas.openxmlformats.org/drawingml/2006/main">
                  <a:graphicData uri="http://schemas.microsoft.com/office/word/2010/wordprocessingShape">
                    <wps:wsp>
                      <wps:cNvSpPr/>
                      <wps:spPr bwMode="auto">
                        <a:xfrm>
                          <a:off x="0" y="0"/>
                          <a:ext cx="5716800" cy="3600000"/>
                        </a:xfrm>
                        <a:prstGeom prst="rect">
                          <a:avLst/>
                        </a:prstGeom>
                        <a:solidFill>
                          <a:schemeClr val="accent4">
                            <a:lumMod val="40000"/>
                            <a:lumOff val="60000"/>
                          </a:schemeClr>
                        </a:solidFill>
                        <a:ln w="9525">
                          <a:noFill/>
                          <a:miter lim="800000"/>
                          <a:headEnd/>
                          <a:tailEnd/>
                        </a:ln>
                      </wps:spPr>
                      <wps:txbx>
                        <w:txbxContent>
                          <w:p w14:paraId="5F785E2C" w14:textId="77777777" w:rsidR="00C41CB3" w:rsidRDefault="008A117C">
                            <w:pPr>
                              <w:pStyle w:val="TabellenInhalt"/>
                              <w:spacing w:line="360" w:lineRule="auto"/>
                              <w:jc w:val="center"/>
                              <w:rPr>
                                <w:rFonts w:ascii="egyptienne f 55 roman" w:hAnsi="egyptienne f 55 roman"/>
                                <w:b/>
                                <w:bCs/>
                                <w:sz w:val="72"/>
                                <w:szCs w:val="72"/>
                                <w:u w:val="single"/>
                              </w:rPr>
                            </w:pPr>
                            <w:r>
                              <w:rPr>
                                <w:rFonts w:ascii="egyptienne f 55 roman" w:hAnsi="egyptienne f 55 roman"/>
                                <w:b/>
                                <w:bCs/>
                                <w:sz w:val="72"/>
                                <w:szCs w:val="72"/>
                                <w:u w:val="single"/>
                              </w:rPr>
                              <w:t>Statiker*in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9" o:spid="_x0000_s9" o:spt="1" style="position:absolute;mso-wrap-distance-left:9.0pt;mso-wrap-distance-top:3.6pt;mso-wrap-distance-right:9.0pt;mso-wrap-distance-bottom:3.6pt;z-index:251667456;o:allowoverlap:true;o:allowincell:true;mso-position-horizontal-relative:page;margin-left:77.0pt;mso-position-horizontal:absolute;mso-position-vertical-relative:page;margin-top:557.4pt;mso-position-vertical:absolute;width:450.1pt;height:283.5pt;v-text-anchor:middle;" coordsize="100000,100000" path="" fillcolor="#FFE299" strokeweight="0.75pt">
                <v:path textboxrect="0,0,0,0"/>
                <w10:wrap type="square"/>
                <v:textbox>
                  <w:txbxContent>
                    <w:p>
                      <w:pPr>
                        <w:pStyle w:val="502"/>
                        <w:jc w:val="center"/>
                        <w:spacing w:lineRule="auto" w:line="360"/>
                        <w:rPr>
                          <w:rFonts w:ascii="Egyptienne F 55 Roman" w:hAnsi="Egyptienne F 55 Roman"/>
                          <w:b/>
                          <w:bCs/>
                          <w:sz w:val="72"/>
                          <w:szCs w:val="72"/>
                          <w:u w:val="single"/>
                        </w:rPr>
                      </w:pPr>
                      <w:r>
                        <w:rPr>
                          <w:rFonts w:ascii="Egyptienne F 55 Roman" w:hAnsi="Egyptienne F 55 Roman"/>
                          <w:b/>
                          <w:bCs/>
                          <w:sz w:val="72"/>
                          <w:szCs w:val="72"/>
                          <w:u w:val="single"/>
                        </w:rPr>
                        <w:t xml:space="preserve">Statiker*in</w:t>
                      </w:r>
                      <w:r/>
                    </w:p>
                  </w:txbxContent>
                </v:textbox>
              </v:shape>
            </w:pict>
          </mc:Fallback>
        </mc:AlternateContent>
      </w:r>
      <w:r>
        <w:rPr>
          <w:lang w:val="de-CH"/>
        </w:rPr>
        <w:br w:type="page"/>
      </w:r>
    </w:p>
    <w:p w14:paraId="27C1943B" w14:textId="77777777" w:rsidR="00C41CB3" w:rsidRDefault="00C41CB3">
      <w:pPr>
        <w:pStyle w:val="TabellenInhalt"/>
        <w:spacing w:line="360" w:lineRule="auto"/>
        <w:rPr>
          <w:rFonts w:ascii="Calibri" w:hAnsi="Calibri"/>
          <w:b/>
          <w:bCs/>
          <w:sz w:val="32"/>
          <w:szCs w:val="32"/>
          <w:u w:val="single"/>
        </w:rPr>
      </w:pPr>
    </w:p>
    <w:p w14:paraId="48605188" w14:textId="77777777" w:rsidR="00C41CB3" w:rsidRDefault="00C41CB3">
      <w:pPr>
        <w:pStyle w:val="TabellenInhalt"/>
        <w:spacing w:line="360" w:lineRule="auto"/>
        <w:rPr>
          <w:rFonts w:ascii="Calibri" w:hAnsi="Calibri"/>
          <w:b/>
          <w:bCs/>
          <w:sz w:val="32"/>
          <w:szCs w:val="32"/>
          <w:u w:val="single"/>
        </w:rPr>
      </w:pPr>
    </w:p>
    <w:p w14:paraId="3224ADCB" w14:textId="77777777" w:rsidR="00C41CB3" w:rsidRDefault="00C41CB3">
      <w:pPr>
        <w:pStyle w:val="TabellenInhalt"/>
        <w:spacing w:line="360" w:lineRule="auto"/>
        <w:rPr>
          <w:rFonts w:ascii="Calibri" w:hAnsi="Calibri"/>
          <w:b/>
          <w:bCs/>
          <w:sz w:val="32"/>
          <w:szCs w:val="32"/>
          <w:u w:val="single"/>
        </w:rPr>
      </w:pPr>
    </w:p>
    <w:p w14:paraId="442C00FD" w14:textId="77777777" w:rsidR="00C41CB3" w:rsidRDefault="00C41CB3">
      <w:pPr>
        <w:pStyle w:val="TabellenInhalt"/>
        <w:spacing w:line="360" w:lineRule="auto"/>
        <w:rPr>
          <w:rFonts w:ascii="Calibri" w:hAnsi="Calibri"/>
          <w:b/>
          <w:bCs/>
          <w:sz w:val="32"/>
          <w:szCs w:val="32"/>
          <w:u w:val="single"/>
        </w:rPr>
      </w:pPr>
    </w:p>
    <w:p w14:paraId="672EC53F" w14:textId="77777777" w:rsidR="00C41CB3" w:rsidRDefault="00C41CB3">
      <w:pPr>
        <w:pStyle w:val="TabellenInhalt"/>
        <w:spacing w:line="360" w:lineRule="auto"/>
        <w:rPr>
          <w:rFonts w:ascii="Calibri" w:hAnsi="Calibri"/>
          <w:b/>
          <w:bCs/>
          <w:sz w:val="32"/>
          <w:szCs w:val="32"/>
          <w:u w:val="single"/>
        </w:rPr>
      </w:pPr>
    </w:p>
    <w:p w14:paraId="0851EBD7" w14:textId="77777777" w:rsidR="00C41CB3" w:rsidRDefault="008A117C">
      <w:pPr>
        <w:pStyle w:val="TabellenInhalt"/>
        <w:spacing w:line="360" w:lineRule="auto"/>
        <w:rPr>
          <w:lang w:val="de-CH"/>
        </w:rPr>
      </w:pPr>
      <w:r>
        <w:rPr>
          <w:rFonts w:ascii="Calibri" w:hAnsi="Calibri"/>
          <w:noProof/>
          <w:lang w:val="de-CH" w:eastAsia="de-CH"/>
        </w:rPr>
        <mc:AlternateContent>
          <mc:Choice Requires="wpg">
            <w:drawing>
              <wp:anchor distT="45720" distB="45720" distL="114300" distR="114300" simplePos="0" relativeHeight="251662336" behindDoc="0" locked="0" layoutInCell="1" allowOverlap="1" wp14:anchorId="415A774C" wp14:editId="469F7E4B">
                <wp:simplePos x="0" y="0"/>
                <wp:positionH relativeFrom="page">
                  <wp:posOffset>972820</wp:posOffset>
                </wp:positionH>
                <wp:positionV relativeFrom="page">
                  <wp:posOffset>4936982</wp:posOffset>
                </wp:positionV>
                <wp:extent cx="5716270" cy="2124976"/>
                <wp:effectExtent l="4762" t="4762" r="4762" b="4762"/>
                <wp:wrapSquare wrapText="bothSides"/>
                <wp:docPr id="11" name="Textfeld 9"/>
                <wp:cNvGraphicFramePr/>
                <a:graphic xmlns:a="http://schemas.openxmlformats.org/drawingml/2006/main">
                  <a:graphicData uri="http://schemas.microsoft.com/office/word/2010/wordprocessingShape">
                    <wps:wsp>
                      <wps:cNvSpPr/>
                      <wps:spPr bwMode="auto">
                        <a:xfrm flipV="1">
                          <a:off x="0" y="0"/>
                          <a:ext cx="5716269" cy="2124976"/>
                        </a:xfrm>
                        <a:prstGeom prst="rect">
                          <a:avLst/>
                        </a:prstGeom>
                        <a:noFill/>
                        <a:ln w="9525">
                          <a:noFill/>
                          <a:miter lim="800000"/>
                          <a:headEnd/>
                          <a:tailEnd/>
                        </a:ln>
                      </wps:spPr>
                      <wps:txbx>
                        <w:txbxContent>
                          <w:p w14:paraId="0AD531D5" w14:textId="77777777" w:rsidR="00C41CB3" w:rsidRDefault="008A117C">
                            <w:pPr>
                              <w:pStyle w:val="TEBISOberschrift1Ebene"/>
                            </w:pPr>
                            <w:r>
                              <w:t xml:space="preserve">Nutzer*in  </w:t>
                            </w:r>
                          </w:p>
                          <w:p w14:paraId="2FE567F6" w14:textId="77777777" w:rsidR="00C41CB3" w:rsidRDefault="008A117C">
                            <w:r>
                              <w:t>Du wurdest ausgewählt eine Gruppe von Menschen zu vertreten, die sich für den Neubau von</w:t>
                            </w:r>
                            <w:r>
                              <w:br/>
                              <w:t>_________</w:t>
                            </w:r>
                            <w:r>
                              <w:rPr>
                                <w:color w:val="A6A6A6" w:themeColor="background1" w:themeShade="A6"/>
                              </w:rPr>
                              <w:t>( Wohnhaus / Schulgebäude/ Skatepark / Brücke / Sportanlage, /etc.)_</w:t>
                            </w:r>
                            <w:r>
                              <w:t xml:space="preserve">_________ </w:t>
                            </w:r>
                            <w:r>
                              <w:br/>
                              <w:t xml:space="preserve">interessiert. Ihr wollt diesen Bau </w:t>
                            </w:r>
                            <w:proofErr w:type="spellStart"/>
                            <w:r>
                              <w:t>schliesslich</w:t>
                            </w:r>
                            <w:proofErr w:type="spellEnd"/>
                            <w:r>
                              <w:t xml:space="preserve"> nutzen – ihn bewohnen, dort arb</w:t>
                            </w:r>
                            <w:r>
                              <w:t xml:space="preserve">eiten oder eure Freizeit dort verbringen. </w:t>
                            </w:r>
                          </w:p>
                          <w:p w14:paraId="0ED208F5" w14:textId="77777777" w:rsidR="00C41CB3" w:rsidRDefault="008A117C">
                            <w:pPr>
                              <w:rPr>
                                <w:rStyle w:val="TEBISIOWorthervorhebung"/>
                              </w:rPr>
                            </w:pPr>
                            <w:r>
                              <w:rPr>
                                <w:rStyle w:val="TEBISIOWorthervorhebung"/>
                              </w:rPr>
                              <w:t xml:space="preserve">Deine Rolle ist es, die Interessen der Nutzer*innen zu vertreten. </w:t>
                            </w:r>
                          </w:p>
                          <w:p w14:paraId="2AAE6883" w14:textId="77777777" w:rsidR="00C41CB3" w:rsidRDefault="008A117C">
                            <w:r>
                              <w:t>Du hast dich über die Vor- und Nachteile des Bauens mit Beton informiert. In deinem Interessenskreis habt ihr euch darauf geeinigt, welche Bedürfn</w:t>
                            </w:r>
                            <w:r>
                              <w:t>isse und Wünsche euch für den Bau wichtig sind: Etwa in Bezug auf Funktionalität, Kosten, Sicherheit, Nachhaltigkeit, etc.</w:t>
                            </w:r>
                          </w:p>
                          <w:p w14:paraId="7FEC2454" w14:textId="77777777" w:rsidR="00C41CB3" w:rsidRDefault="008A117C">
                            <w:r>
                              <w:t xml:space="preserve">Nutze die Kärtchen in deiner Farbe für deine Argumente (jeweils ein Argument pro Kärtchen). </w:t>
                            </w:r>
                          </w:p>
                          <w:p w14:paraId="213ABA4E" w14:textId="77777777" w:rsidR="00C41CB3" w:rsidRDefault="00C41CB3">
                            <w:pPr>
                              <w:widowControl w:val="0"/>
                              <w:jc w:val="center"/>
                              <w:rPr>
                                <w:b/>
                                <w:bCs/>
                                <w:sz w:val="40"/>
                                <w:szCs w:val="40"/>
                                <w:lang w:val="de-AT"/>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10" o:spid="_x0000_s10" o:spt="1" style="position:absolute;mso-wrap-distance-left:9.0pt;mso-wrap-distance-top:3.6pt;mso-wrap-distance-right:9.0pt;mso-wrap-distance-bottom:3.6pt;z-index:251662336;o:allowoverlap:true;o:allowincell:true;mso-position-horizontal-relative:page;margin-left:76.6pt;mso-position-horizontal:absolute;mso-position-vertical-relative:page;margin-top:388.7pt;mso-position-vertical:absolute;width:450.1pt;height:167.3pt;flip:y;v-text-anchor:middle;" coordsize="100000,100000" path="" filled="f" strokeweight="0.75pt">
                <v:path textboxrect="0,0,0,0"/>
                <w10:wrap type="square"/>
                <v:textbox>
                  <w:txbxContent>
                    <w:p>
                      <w:pPr>
                        <w:pStyle w:val="493"/>
                      </w:pPr>
                      <w:r>
                        <w:t xml:space="preserve">Nutzer*in  </w:t>
                      </w:r>
                      <w:r/>
                    </w:p>
                    <w:p>
                      <w:r>
                        <w:t xml:space="preserve">Du wurdest ausgewählt eine Gruppe von Menschen zu vertreten, die sich für den Neubau von</w:t>
                      </w:r>
                      <w:r>
                        <w:br/>
                        <w:t xml:space="preserve">________</w:t>
                      </w:r>
                      <w:r>
                        <w:t xml:space="preserve">_</w:t>
                      </w:r>
                      <w:r>
                        <w:rPr>
                          <w:color w:val="A6A6A6" w:themeColor="background1" w:themeShade="A6"/>
                        </w:rPr>
                        <w:t xml:space="preserve">( Wohnhaus</w:t>
                      </w:r>
                      <w:r>
                        <w:rPr>
                          <w:color w:val="A6A6A6" w:themeColor="background1" w:themeShade="A6"/>
                        </w:rPr>
                        <w:t xml:space="preserve"> / Schulgebäude/ Skatepark / Brücke / Sportanlage, /etc.)_</w:t>
                      </w:r>
                      <w:r>
                        <w:t xml:space="preserve">_________ </w:t>
                      </w:r>
                      <w:r>
                        <w:br/>
                        <w:t xml:space="preserve">interessiert. Ihr wollt diesen Bau </w:t>
                      </w:r>
                      <w:r>
                        <w:t xml:space="preserve">schliesslich</w:t>
                      </w:r>
                      <w:r>
                        <w:t xml:space="preserve"> nutzen – ihn bewohnen, dort arbeiten oder eure Freizeit dort verbringen. </w:t>
                      </w:r>
                      <w:r/>
                    </w:p>
                    <w:p>
                      <w:pPr>
                        <w:rPr>
                          <w:rStyle w:val="497"/>
                        </w:rPr>
                      </w:pPr>
                      <w:r>
                        <w:rPr>
                          <w:rStyle w:val="497"/>
                        </w:rPr>
                        <w:t xml:space="preserve">Deine Rolle ist es, die Interessen der Nutzer*innen zu vertreten. </w:t>
                      </w:r>
                      <w:r/>
                    </w:p>
                    <w:p>
                      <w:r>
                        <w:t xml:space="preserve">Du hast dich</w:t>
                      </w:r>
                      <w:r>
                        <w:t xml:space="preserve"> über die Vor- und Nachteile des Bauens mit Beton informiert. In deinem Interessenskreis habt ihr euch darauf geeinigt, welche Bedürfnisse und Wünsche euch für den Bau wichtig sind: Etwa in Bezug auf Funktionalität, Kosten, Sicherheit, Nachhaltigkeit, etc.</w:t>
                      </w:r>
                      <w:r/>
                    </w:p>
                    <w:p>
                      <w:r>
                        <w:t xml:space="preserve">Nutze die Kärtchen in deiner Farbe für deine Argumente (jeweils ein Argument pro Kärtchen). </w:t>
                      </w:r>
                      <w:r/>
                    </w:p>
                    <w:p>
                      <w:pPr>
                        <w:jc w:val="center"/>
                        <w:widowControl w:val="off"/>
                        <w:rPr>
                          <w:b/>
                          <w:bCs/>
                          <w:sz w:val="40"/>
                          <w:szCs w:val="40"/>
                          <w:lang w:val="de-AT"/>
                        </w:rPr>
                      </w:pPr>
                      <w:r>
                        <w:rPr>
                          <w:b/>
                          <w:bCs/>
                          <w:sz w:val="40"/>
                          <w:szCs w:val="40"/>
                          <w:lang w:val="de-AT"/>
                        </w:rPr>
                      </w:r>
                      <w:r/>
                    </w:p>
                  </w:txbxContent>
                </v:textbox>
              </v:shape>
            </w:pict>
          </mc:Fallback>
        </mc:AlternateContent>
      </w:r>
      <w:r>
        <w:rPr>
          <w:rFonts w:ascii="Calibri" w:hAnsi="Calibri"/>
          <w:noProof/>
          <w:lang w:val="de-CH" w:eastAsia="de-CH"/>
        </w:rPr>
        <mc:AlternateContent>
          <mc:Choice Requires="wpg">
            <w:drawing>
              <wp:anchor distT="45720" distB="45720" distL="114300" distR="114300" simplePos="0" relativeHeight="251663360" behindDoc="0" locked="0" layoutInCell="1" allowOverlap="1" wp14:anchorId="6FBCDB5C" wp14:editId="3B3849A4">
                <wp:simplePos x="0" y="0"/>
                <wp:positionH relativeFrom="page">
                  <wp:posOffset>977900</wp:posOffset>
                </wp:positionH>
                <wp:positionV relativeFrom="page">
                  <wp:posOffset>7077853</wp:posOffset>
                </wp:positionV>
                <wp:extent cx="5716800" cy="3600000"/>
                <wp:effectExtent l="0" t="0" r="0" b="635"/>
                <wp:wrapSquare wrapText="bothSides"/>
                <wp:docPr id="12" name="Textfeld 2"/>
                <wp:cNvGraphicFramePr/>
                <a:graphic xmlns:a="http://schemas.openxmlformats.org/drawingml/2006/main">
                  <a:graphicData uri="http://schemas.microsoft.com/office/word/2010/wordprocessingShape">
                    <wps:wsp>
                      <wps:cNvSpPr/>
                      <wps:spPr bwMode="auto">
                        <a:xfrm>
                          <a:off x="0" y="0"/>
                          <a:ext cx="5716800" cy="3600000"/>
                        </a:xfrm>
                        <a:prstGeom prst="rect">
                          <a:avLst/>
                        </a:prstGeom>
                        <a:solidFill>
                          <a:schemeClr val="bg1">
                            <a:lumMod val="85000"/>
                          </a:schemeClr>
                        </a:solidFill>
                        <a:ln w="9525">
                          <a:noFill/>
                          <a:miter lim="800000"/>
                          <a:headEnd/>
                          <a:tailEnd/>
                        </a:ln>
                      </wps:spPr>
                      <wps:txbx>
                        <w:txbxContent>
                          <w:p w14:paraId="43A1E543" w14:textId="77777777" w:rsidR="00C41CB3" w:rsidRDefault="008A117C">
                            <w:pPr>
                              <w:pStyle w:val="TabellenInhalt"/>
                              <w:spacing w:line="360" w:lineRule="auto"/>
                              <w:jc w:val="center"/>
                              <w:rPr>
                                <w:rFonts w:ascii="egyptienne f 55 roman" w:hAnsi="egyptienne f 55 roman"/>
                                <w:b/>
                                <w:bCs/>
                                <w:sz w:val="72"/>
                                <w:szCs w:val="72"/>
                                <w:u w:val="single"/>
                              </w:rPr>
                            </w:pPr>
                            <w:r>
                              <w:rPr>
                                <w:rFonts w:ascii="egyptienne f 55 roman" w:hAnsi="egyptienne f 55 roman"/>
                                <w:b/>
                                <w:bCs/>
                                <w:sz w:val="72"/>
                                <w:szCs w:val="72"/>
                                <w:u w:val="single"/>
                              </w:rPr>
                              <w:t xml:space="preserve">Nutzer*in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11" o:spid="_x0000_s11" o:spt="1" style="position:absolute;mso-wrap-distance-left:9.0pt;mso-wrap-distance-top:3.6pt;mso-wrap-distance-right:9.0pt;mso-wrap-distance-bottom:3.6pt;z-index:251663360;o:allowoverlap:true;o:allowincell:true;mso-position-horizontal-relative:page;margin-left:77.0pt;mso-position-horizontal:absolute;mso-position-vertical-relative:page;margin-top:557.3pt;mso-position-vertical:absolute;width:450.1pt;height:283.5pt;v-text-anchor:middle;" coordsize="100000,100000" path="" fillcolor="#D8D8D8" strokeweight="0.75pt">
                <v:path textboxrect="0,0,0,0"/>
                <w10:wrap type="square"/>
                <v:textbox>
                  <w:txbxContent>
                    <w:p>
                      <w:pPr>
                        <w:pStyle w:val="502"/>
                        <w:jc w:val="center"/>
                        <w:spacing w:lineRule="auto" w:line="360"/>
                        <w:rPr>
                          <w:rFonts w:ascii="Egyptienne F 55 Roman" w:hAnsi="Egyptienne F 55 Roman"/>
                          <w:b/>
                          <w:bCs/>
                          <w:sz w:val="72"/>
                          <w:szCs w:val="72"/>
                          <w:u w:val="single"/>
                        </w:rPr>
                      </w:pPr>
                      <w:r>
                        <w:rPr>
                          <w:rFonts w:ascii="Egyptienne F 55 Roman" w:hAnsi="Egyptienne F 55 Roman"/>
                          <w:b/>
                          <w:bCs/>
                          <w:sz w:val="72"/>
                          <w:szCs w:val="72"/>
                          <w:u w:val="single"/>
                        </w:rPr>
                        <w:t xml:space="preserve">Nutzer*in </w:t>
                      </w:r>
                      <w:r/>
                    </w:p>
                  </w:txbxContent>
                </v:textbox>
              </v:shape>
            </w:pict>
          </mc:Fallback>
        </mc:AlternateContent>
      </w:r>
      <w:r>
        <w:rPr>
          <w:lang w:val="de-CH"/>
        </w:rPr>
        <w:br w:type="page"/>
      </w:r>
    </w:p>
    <w:p w14:paraId="34E503DF" w14:textId="77777777" w:rsidR="00C41CB3" w:rsidRDefault="00C41CB3">
      <w:pPr>
        <w:pStyle w:val="TabellenInhalt"/>
        <w:spacing w:line="360" w:lineRule="auto"/>
        <w:rPr>
          <w:lang w:val="de-CH"/>
        </w:rPr>
      </w:pPr>
    </w:p>
    <w:p w14:paraId="50D25542" w14:textId="77777777" w:rsidR="00C41CB3" w:rsidRDefault="00C41CB3">
      <w:pPr>
        <w:pStyle w:val="TabellenInhalt"/>
        <w:spacing w:line="360" w:lineRule="auto"/>
        <w:rPr>
          <w:lang w:val="de-CH"/>
        </w:rPr>
      </w:pPr>
    </w:p>
    <w:p w14:paraId="301D9740" w14:textId="77777777" w:rsidR="00C41CB3" w:rsidRDefault="00C41CB3">
      <w:pPr>
        <w:pStyle w:val="TabellenInhalt"/>
        <w:spacing w:line="360" w:lineRule="auto"/>
        <w:rPr>
          <w:lang w:val="de-CH"/>
        </w:rPr>
      </w:pPr>
    </w:p>
    <w:p w14:paraId="7A4036A8" w14:textId="77777777" w:rsidR="00C41CB3" w:rsidRDefault="00C41CB3">
      <w:pPr>
        <w:pStyle w:val="TabellenInhalt"/>
        <w:spacing w:line="360" w:lineRule="auto"/>
        <w:rPr>
          <w:lang w:val="de-CH"/>
        </w:rPr>
      </w:pPr>
    </w:p>
    <w:p w14:paraId="0C7DC505" w14:textId="77777777" w:rsidR="00C41CB3" w:rsidRDefault="00C41CB3">
      <w:pPr>
        <w:pStyle w:val="TabellenInhalt"/>
        <w:spacing w:line="360" w:lineRule="auto"/>
        <w:rPr>
          <w:lang w:val="de-CH"/>
        </w:rPr>
      </w:pPr>
    </w:p>
    <w:p w14:paraId="4FFBF934" w14:textId="77777777" w:rsidR="00C41CB3" w:rsidRDefault="00C41CB3">
      <w:pPr>
        <w:pStyle w:val="TabellenInhalt"/>
        <w:spacing w:line="360" w:lineRule="auto"/>
        <w:rPr>
          <w:lang w:val="de-CH"/>
        </w:rPr>
      </w:pPr>
    </w:p>
    <w:p w14:paraId="10941610" w14:textId="77777777" w:rsidR="00C41CB3" w:rsidRDefault="00C41CB3">
      <w:pPr>
        <w:pStyle w:val="TabellenInhalt"/>
        <w:spacing w:line="360" w:lineRule="auto"/>
        <w:rPr>
          <w:lang w:val="de-CH"/>
        </w:rPr>
      </w:pPr>
    </w:p>
    <w:p w14:paraId="1C1F12F2" w14:textId="77777777" w:rsidR="00C41CB3" w:rsidRDefault="00C41CB3">
      <w:pPr>
        <w:pStyle w:val="TabellenInhalt"/>
        <w:spacing w:line="360" w:lineRule="auto"/>
        <w:rPr>
          <w:lang w:val="de-CH"/>
        </w:rPr>
      </w:pPr>
    </w:p>
    <w:p w14:paraId="6F268B0E" w14:textId="77777777" w:rsidR="00C41CB3" w:rsidRDefault="008A117C">
      <w:pPr>
        <w:pStyle w:val="TabellenInhalt"/>
        <w:tabs>
          <w:tab w:val="right" w:pos="9066"/>
        </w:tabs>
        <w:spacing w:line="360" w:lineRule="auto"/>
        <w:rPr>
          <w:lang w:val="de-CH"/>
        </w:rPr>
      </w:pPr>
      <w:r>
        <w:rPr>
          <w:rFonts w:ascii="Calibri" w:hAnsi="Calibri"/>
          <w:noProof/>
          <w:lang w:val="de-CH" w:eastAsia="de-CH"/>
        </w:rPr>
        <mc:AlternateContent>
          <mc:Choice Requires="wpg">
            <w:drawing>
              <wp:anchor distT="45720" distB="45720" distL="114300" distR="114300" simplePos="0" relativeHeight="251664384" behindDoc="0" locked="0" layoutInCell="1" allowOverlap="1" wp14:anchorId="796DDDBC" wp14:editId="06E0683E">
                <wp:simplePos x="0" y="0"/>
                <wp:positionH relativeFrom="page">
                  <wp:posOffset>942832</wp:posOffset>
                </wp:positionH>
                <wp:positionV relativeFrom="bottomMargin">
                  <wp:posOffset>-6843935</wp:posOffset>
                </wp:positionV>
                <wp:extent cx="5716270" cy="3019425"/>
                <wp:effectExtent l="4762" t="4762" r="4762" b="4762"/>
                <wp:wrapSquare wrapText="bothSides"/>
                <wp:docPr id="13" name="Textfeld 12"/>
                <wp:cNvGraphicFramePr/>
                <a:graphic xmlns:a="http://schemas.openxmlformats.org/drawingml/2006/main">
                  <a:graphicData uri="http://schemas.microsoft.com/office/word/2010/wordprocessingShape">
                    <wps:wsp>
                      <wps:cNvSpPr/>
                      <wps:spPr bwMode="auto">
                        <a:xfrm flipV="1">
                          <a:off x="0" y="0"/>
                          <a:ext cx="5716269" cy="3019424"/>
                        </a:xfrm>
                        <a:prstGeom prst="rect">
                          <a:avLst/>
                        </a:prstGeom>
                        <a:noFill/>
                        <a:ln w="9525">
                          <a:noFill/>
                          <a:miter lim="800000"/>
                          <a:headEnd/>
                          <a:tailEnd/>
                        </a:ln>
                      </wps:spPr>
                      <wps:txbx>
                        <w:txbxContent>
                          <w:p w14:paraId="15E72C95" w14:textId="77777777" w:rsidR="00C41CB3" w:rsidRDefault="008A117C">
                            <w:pPr>
                              <w:pStyle w:val="TEBISOberschrift1Ebene"/>
                            </w:pPr>
                            <w:r>
                              <w:t>Moderator*in</w:t>
                            </w:r>
                          </w:p>
                          <w:p w14:paraId="60A61DD4" w14:textId="77777777" w:rsidR="00C41CB3" w:rsidRDefault="008A117C">
                            <w:r>
                              <w:t xml:space="preserve">Du wurdest damit beauftragt, eine Diskussion zum </w:t>
                            </w:r>
                            <w:proofErr w:type="spellStart"/>
                            <w:r>
                              <w:t>heiss</w:t>
                            </w:r>
                            <w:proofErr w:type="spellEnd"/>
                            <w:r>
                              <w:t xml:space="preserve"> umstrittenen Thema Beton zu leiten. Als Moderator*in kennst du solche Konfliktsituationen sehr gut und </w:t>
                            </w:r>
                            <w:proofErr w:type="spellStart"/>
                            <w:r>
                              <w:t>weisst</w:t>
                            </w:r>
                            <w:proofErr w:type="spellEnd"/>
                            <w:r>
                              <w:t xml:space="preserve">, wie du das Gespräch spannend, aber auch ausgeglichen leiten kannst. </w:t>
                            </w:r>
                          </w:p>
                          <w:p w14:paraId="5FD335B7" w14:textId="77777777" w:rsidR="00C41CB3" w:rsidRDefault="008A117C">
                            <w:r>
                              <w:rPr>
                                <w:rStyle w:val="TEBISIOWorthervorhebung"/>
                              </w:rPr>
                              <w:t>Deine Ro</w:t>
                            </w:r>
                            <w:r>
                              <w:rPr>
                                <w:rStyle w:val="TEBISIOWorthervorhebung"/>
                              </w:rPr>
                              <w:t>lle ist es darauf zu achten, dass alle Teilnehmenden ihre Argumente einbringen können und die Diskussion fair verläuft. Sorge dafür, dass die Spielregeln und Zeitvorgaben eingehalten werden.</w:t>
                            </w:r>
                            <w:r>
                              <w:rPr>
                                <w:b/>
                              </w:rPr>
                              <w:t xml:space="preserve">  </w:t>
                            </w:r>
                            <w:r>
                              <w:rPr>
                                <w:b/>
                              </w:rPr>
                              <w:br/>
                            </w:r>
                            <w:r>
                              <w:t xml:space="preserve">Erinnere dich daran, was du selbst zum Thema </w:t>
                            </w:r>
                            <w:proofErr w:type="spellStart"/>
                            <w:r>
                              <w:t>weisst</w:t>
                            </w:r>
                            <w:proofErr w:type="spellEnd"/>
                            <w:r>
                              <w:t>. Bereite Fr</w:t>
                            </w:r>
                            <w:r>
                              <w:t>agen an alle Diskussionsteilnehmer*innen vor und notiere sie auf deinen Kärtchen. Führe das Publikum zunächst in</w:t>
                            </w:r>
                            <w:r>
                              <w:rPr>
                                <w:b/>
                              </w:rPr>
                              <w:t xml:space="preserve"> </w:t>
                            </w:r>
                            <w:r>
                              <w:t xml:space="preserve">das Thema ein. Erteile den Diskussionsteilnehmer*innen dann reihum das Wort, damit sie sich und ihre Position vorzustellen können. Sammle ihre </w:t>
                            </w:r>
                            <w:r>
                              <w:t xml:space="preserve">Argumentationskärtchen und pinne sie an die passende Stelle auf der Pinnwand. </w:t>
                            </w:r>
                            <w:r>
                              <w:br/>
                            </w:r>
                            <w:r>
                              <w:rPr>
                                <w:rStyle w:val="TEBISIOWorthervorhebung"/>
                              </w:rPr>
                              <w:t>Deine Rolle ist es auch, Überblick zu schaffen, die Argumente zu ordnen und auszuwerten:</w:t>
                            </w:r>
                            <w:r>
                              <w:rPr>
                                <w:rStyle w:val="TEBISIOWorthervorhebung"/>
                              </w:rPr>
                              <w:br/>
                            </w:r>
                            <w:r>
                              <w:t>Wurden bereits all deine Fragen beantwortet? Haben sich Widersprüche ergeben? W</w:t>
                            </w:r>
                            <w:ins w:id="1" w:author="Michaela Götsch (fhnw.ch)" w:date="2020-11-11T10:24:00Z">
                              <w:r>
                                <w:t>ie</w:t>
                              </w:r>
                            </w:ins>
                            <w:del w:id="2" w:author="Michaela Götsch (fhnw.ch)" w:date="2020-11-11T10:23:00Z">
                              <w:r>
                                <w:delText>i</w:delText>
                              </w:r>
                            </w:del>
                            <w:del w:id="3" w:author="Michaela Götsch (fhnw.ch)" w:date="2020-11-11T10:24:00Z">
                              <w:r>
                                <w:delText>r</w:delText>
                              </w:r>
                            </w:del>
                            <w:r>
                              <w:t xml:space="preserve"> hängt was zusammen? Hake nach oder ermutige die Diskutierenden, Stellung zu beziehen: „Was sagen Sie dazu?“. Ermutige das Publikum, Fragen zu stellen und ergänze neu auftauchende Argumente an der Pinnwand.</w:t>
                            </w:r>
                          </w:p>
                        </w:txbxContent>
                      </wps:txbx>
                      <wps:bodyPr rot="0" vert="horz" wrap="square" lIns="91440" tIns="45720" rIns="91440" bIns="45720" anchor="ctr" anchorCtr="0">
                        <a:noAutofit/>
                      </wps:bodyPr>
                    </wps:wsp>
                  </a:graphicData>
                </a:graphic>
              </wp:anchor>
            </w:drawing>
          </mc:Choice>
          <mc:Fallback xmlns:a="http://schemas.openxmlformats.org/drawingml/2006/main">
            <w:pict>
              <v:shape id="shape 12" o:spid="_x0000_s12" o:spt="1" style="position:absolute;mso-wrap-distance-left:9.0pt;mso-wrap-distance-top:3.6pt;mso-wrap-distance-right:9.0pt;mso-wrap-distance-bottom:3.6pt;z-index:251664384;o:allowoverlap:true;o:allowincell:true;mso-position-horizontal-relative:page;margin-left:74.2pt;mso-position-horizontal:absolute;mso-position-vertical-relative:bottom-margin-area;margin-top:-538.9pt;mso-position-vertical:absolute;width:450.1pt;height:237.8pt;rotation:0;flip:y;v-text-anchor:middle;" coordsize="100000,100000" path="" filled="f" strokeweight="0.75pt">
                <v:path textboxrect="0,0,0,0"/>
                <w10:wrap type="square"/>
                <v:textbox>
                  <w:txbxContent>
                    <w:p>
                      <w:pPr>
                        <w:pStyle w:val="493"/>
                      </w:pPr>
                      <w:r>
                        <w:t xml:space="preserve">Moderator*in</w:t>
                      </w:r>
                      <w:r/>
                    </w:p>
                    <w:p>
                      <w:r>
                        <w:t xml:space="preserve">Du wurdest damit beauftragt, eine Diskussion zum </w:t>
                      </w:r>
                      <w:r>
                        <w:t xml:space="preserve">heiss</w:t>
                      </w:r>
                      <w:r>
                        <w:t xml:space="preserve"> umstrittenen Thema Beton zu leiten. Als Moderator*in kennst du solche Konfliktsituationen sehr gut und </w:t>
                      </w:r>
                      <w:r>
                        <w:t xml:space="preserve">weisst</w:t>
                      </w:r>
                      <w:r>
                        <w:t xml:space="preserve">, wie du das Gespräch spannend, aber auch ausgeglichen leiten kannst. </w:t>
                      </w:r>
                      <w:r/>
                    </w:p>
                    <w:p>
                      <w:r>
                        <w:rPr>
                          <w:rStyle w:val="497"/>
                        </w:rPr>
                        <w:t xml:space="preserve">Deine Rolle ist es darauf zu achten, dass alle Teilnehmenden ihre Argumente einbringen können und die Diskussion fair verläuft. Sorge dafür, dass die Spielregeln und Zeitvorgaben eingehalten werden.</w:t>
                      </w:r>
                      <w:r>
                        <w:rPr>
                          <w:b/>
                        </w:rPr>
                        <w:t xml:space="preserve">  </w:t>
                      </w:r>
                      <w:r>
                        <w:rPr>
                          <w:b/>
                        </w:rPr>
                        <w:br/>
                      </w:r>
                      <w:r>
                        <w:t xml:space="preserve">Erinnere dich daran, was du selbst zum Thema </w:t>
                      </w:r>
                      <w:r>
                        <w:t xml:space="preserve">weisst</w:t>
                      </w:r>
                      <w:r>
                        <w:t xml:space="preserve">. Bereite Fragen an alle Diskussionsteilnehmer*innen vor und notiere sie auf deinen Kärtchen. Führe das Publikum zunächst in</w:t>
                      </w:r>
                      <w:r>
                        <w:rPr>
                          <w:b/>
                        </w:rPr>
                        <w:t xml:space="preserve"> </w:t>
                      </w:r>
                      <w:r>
                        <w:t xml:space="preserve">das Thema ein. Erteile den Diskussionsteilnehmer*innen dann reihum das Wort, damit sie sich und ihre Position vorzustellen können. Sammle ihre Argumentationskärtchen und pinne sie an die passende Stelle auf der Pinnwand. </w:t>
                      </w:r>
                      <w:r>
                        <w:br/>
                      </w:r>
                      <w:r>
                        <w:rPr>
                          <w:rStyle w:val="497"/>
                        </w:rPr>
                        <w:t xml:space="preserve">Deine Rolle ist es auch, Überblick zu schaffen, die Argumente zu ordnen und auszuwerten:</w:t>
                      </w:r>
                      <w:r>
                        <w:rPr>
                          <w:rStyle w:val="497"/>
                        </w:rPr>
                        <w:br/>
                      </w:r>
                      <w:r>
                        <w:t xml:space="preserve">Wurden bereits all deine Fragen</w:t>
                      </w:r>
                      <w:r>
                        <w:t xml:space="preserve"> beantwortet? Haben sich Widersprüche ergeben? W</w:t>
                      </w:r>
                      <w:ins w:id="0" w:author="Michaela Götsch (fhnw.ch)" w:date="2020-11-11T10:24:17Z" oouserid="oc641cdd42e0_michaela.goetsch@fhnw.ch">
                        <w:r>
                          <w:t xml:space="preserve">ie</w:t>
                        </w:r>
                      </w:ins>
                      <w:del w:id="1" w:author="Michaela Götsch (fhnw.ch)" w:date="2020-11-11T10:23:40Z" oouserid="oc641cdd42e0_michaela.goetsch@fhnw.ch">
                        <w:r>
                          <w:delText xml:space="preserve">i</w:delText>
                        </w:r>
                      </w:del>
                      <w:del w:id="2" w:author="Michaela Götsch (fhnw.ch)" w:date="2020-11-11T10:24:16Z" oouserid="oc641cdd42e0_michaela.goetsch@fhnw.ch">
                        <w:r>
                          <w:delText xml:space="preserve">r</w:delText>
                        </w:r>
                      </w:del>
                      <w:r>
                        <w:t xml:space="preserve"> hängt was zusammen? Hake nach oder ermutige die Diskutierenden, Stellung zu beziehen: „Was sagen Sie dazu?“. Ermutige das Publikum, Fragen zu stellen und ergänze neu auftauchende Argumente an der Pinnwand.</w:t>
                      </w:r>
                      <w:r/>
                    </w:p>
                  </w:txbxContent>
                </v:textbox>
              </v:shape>
            </w:pict>
          </mc:Fallback>
        </mc:AlternateContent>
      </w:r>
    </w:p>
    <w:p w14:paraId="44C0964E" w14:textId="77777777" w:rsidR="00C41CB3" w:rsidRDefault="008A117C">
      <w:pPr>
        <w:pStyle w:val="TabellenInhalt"/>
        <w:tabs>
          <w:tab w:val="right" w:pos="9066"/>
        </w:tabs>
        <w:spacing w:line="360" w:lineRule="auto"/>
        <w:rPr>
          <w:rFonts w:ascii="Calibri" w:hAnsi="Calibri"/>
          <w:b/>
          <w:bCs/>
          <w:sz w:val="32"/>
          <w:szCs w:val="32"/>
          <w:u w:val="single"/>
        </w:rPr>
      </w:pPr>
      <w:r>
        <w:rPr>
          <w:rFonts w:ascii="Calibri" w:hAnsi="Calibri"/>
          <w:b/>
          <w:bCs/>
          <w:sz w:val="32"/>
          <w:szCs w:val="32"/>
          <w:u w:val="single"/>
        </w:rPr>
        <w:tab/>
      </w:r>
    </w:p>
    <w:p w14:paraId="2B530C99" w14:textId="77777777" w:rsidR="00C41CB3" w:rsidRDefault="00C41CB3">
      <w:pPr>
        <w:pStyle w:val="TabellenInhalt"/>
        <w:spacing w:line="360" w:lineRule="auto"/>
        <w:rPr>
          <w:rFonts w:ascii="Calibri" w:hAnsi="Calibri"/>
          <w:b/>
          <w:bCs/>
          <w:sz w:val="32"/>
          <w:szCs w:val="32"/>
          <w:u w:val="single"/>
        </w:rPr>
      </w:pPr>
    </w:p>
    <w:p w14:paraId="2C171064" w14:textId="77777777" w:rsidR="00C41CB3" w:rsidRDefault="00C41CB3">
      <w:pPr>
        <w:pStyle w:val="TabellenInhalt"/>
        <w:spacing w:line="360" w:lineRule="auto"/>
        <w:rPr>
          <w:rFonts w:ascii="Calibri" w:hAnsi="Calibri"/>
          <w:b/>
          <w:bCs/>
          <w:sz w:val="32"/>
          <w:szCs w:val="32"/>
          <w:u w:val="single"/>
        </w:rPr>
      </w:pPr>
    </w:p>
    <w:p w14:paraId="26D399A7" w14:textId="77777777" w:rsidR="009A04E9" w:rsidRDefault="009A04E9" w:rsidP="009A04E9">
      <w:pPr>
        <w:pStyle w:val="TEBISIOAbbilungslegende"/>
        <w:rPr>
          <w:color w:val="808080" w:themeColor="background1" w:themeShade="80"/>
          <w:lang w:val="de-CH"/>
        </w:rPr>
      </w:pPr>
    </w:p>
    <w:p w14:paraId="717476D2" w14:textId="77777777" w:rsidR="009A04E9" w:rsidRDefault="009A04E9" w:rsidP="009A04E9">
      <w:pPr>
        <w:pStyle w:val="TEBISIOAbbilungslegende"/>
        <w:rPr>
          <w:color w:val="808080" w:themeColor="background1" w:themeShade="80"/>
          <w:lang w:val="de-CH"/>
        </w:rPr>
      </w:pPr>
    </w:p>
    <w:p w14:paraId="2A337926" w14:textId="77777777" w:rsidR="009A04E9" w:rsidRDefault="009A04E9" w:rsidP="009A04E9">
      <w:pPr>
        <w:pStyle w:val="TEBISIOAbbilungslegende"/>
        <w:rPr>
          <w:color w:val="808080" w:themeColor="background1" w:themeShade="80"/>
          <w:lang w:val="de-CH"/>
        </w:rPr>
      </w:pPr>
    </w:p>
    <w:p w14:paraId="279E700C" w14:textId="77777777" w:rsidR="009A04E9" w:rsidRDefault="009A04E9" w:rsidP="009A04E9">
      <w:pPr>
        <w:pStyle w:val="TEBISIOAbbilungslegende"/>
        <w:rPr>
          <w:rFonts w:ascii="Calibri" w:hAnsi="Calibri"/>
          <w:b/>
          <w:bCs/>
          <w:color w:val="808080" w:themeColor="background1" w:themeShade="80"/>
          <w:sz w:val="32"/>
          <w:szCs w:val="32"/>
          <w:u w:val="single"/>
        </w:rPr>
      </w:pPr>
    </w:p>
    <w:p w14:paraId="0BDC98C2" w14:textId="39F28328" w:rsidR="00C41CB3" w:rsidRPr="009A04E9" w:rsidRDefault="008A117C" w:rsidP="009A04E9">
      <w:pPr>
        <w:pStyle w:val="TEBISIOAbbilungslegende"/>
        <w:rPr>
          <w:rFonts w:ascii="Calibri" w:hAnsi="Calibri"/>
          <w:b/>
          <w:bCs/>
          <w:color w:val="808080" w:themeColor="background1" w:themeShade="80"/>
          <w:sz w:val="32"/>
          <w:szCs w:val="32"/>
          <w:u w:val="single"/>
        </w:rPr>
      </w:pPr>
      <w:r w:rsidRPr="009A04E9">
        <w:rPr>
          <w:rFonts w:ascii="Calibri" w:hAnsi="Calibri"/>
          <w:noProof/>
          <w:color w:val="808080" w:themeColor="background1" w:themeShade="80"/>
          <w:lang w:val="de-CH" w:eastAsia="de-CH"/>
        </w:rPr>
        <w:lastRenderedPageBreak/>
        <mc:AlternateContent>
          <mc:Choice Requires="wpg">
            <w:drawing>
              <wp:anchor distT="45720" distB="45720" distL="114300" distR="114300" simplePos="0" relativeHeight="251661312" behindDoc="0" locked="0" layoutInCell="1" allowOverlap="1" wp14:anchorId="6A0BB836" wp14:editId="5EA6D777">
                <wp:simplePos x="0" y="0"/>
                <wp:positionH relativeFrom="page">
                  <wp:posOffset>977462</wp:posOffset>
                </wp:positionH>
                <wp:positionV relativeFrom="page">
                  <wp:posOffset>7204840</wp:posOffset>
                </wp:positionV>
                <wp:extent cx="5716270" cy="2932387"/>
                <wp:effectExtent l="0" t="0" r="0" b="1905"/>
                <wp:wrapSquare wrapText="bothSides"/>
                <wp:docPr id="14" name="Textfeld 2"/>
                <wp:cNvGraphicFramePr/>
                <a:graphic xmlns:a="http://schemas.openxmlformats.org/drawingml/2006/main">
                  <a:graphicData uri="http://schemas.microsoft.com/office/word/2010/wordprocessingShape">
                    <wps:wsp>
                      <wps:cNvSpPr/>
                      <wps:spPr bwMode="auto">
                        <a:xfrm>
                          <a:off x="0" y="0"/>
                          <a:ext cx="5716269" cy="2932387"/>
                        </a:xfrm>
                        <a:prstGeom prst="rect">
                          <a:avLst/>
                        </a:prstGeom>
                        <a:solidFill>
                          <a:srgbClr val="FFFFFF"/>
                        </a:solidFill>
                        <a:ln w="9525">
                          <a:noFill/>
                          <a:miter lim="800000"/>
                          <a:headEnd/>
                          <a:tailEnd/>
                        </a:ln>
                      </wps:spPr>
                      <wps:txbx>
                        <w:txbxContent>
                          <w:p w14:paraId="1E62FE26" w14:textId="77777777" w:rsidR="00C41CB3" w:rsidRDefault="008A117C">
                            <w:pPr>
                              <w:pStyle w:val="TabellenInhalt"/>
                              <w:spacing w:line="360" w:lineRule="auto"/>
                              <w:rPr>
                                <w:rFonts w:ascii="Calibri" w:hAnsi="Calibri"/>
                                <w:sz w:val="20"/>
                                <w:szCs w:val="20"/>
                              </w:rPr>
                            </w:pPr>
                            <w:r>
                              <w:rPr>
                                <w:rFonts w:ascii="Calibri" w:hAnsi="Calibri"/>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13" o:spid="_x0000_s13" o:spt="1" style="position:absolute;mso-wrap-distance-left:9.0pt;mso-wrap-distance-top:3.6pt;mso-wrap-distance-right:9.0pt;mso-wrap-distance-bottom:3.6pt;z-index:251661312;o:allowoverlap:true;o:allowincell:true;mso-position-horizontal-relative:page;margin-left:77.0pt;mso-position-horizontal:absolute;mso-position-vertical-relative:page;margin-top:567.3pt;mso-position-vertical:absolute;width:450.1pt;height:230.9pt;v-text-anchor:top;" coordsize="100000,100000" path="" fillcolor="#FFFFFF" strokeweight="0.75pt">
                <v:path textboxrect="0,0,0,0"/>
                <w10:wrap type="square"/>
                <v:textbox>
                  <w:txbxContent>
                    <w:p>
                      <w:pPr>
                        <w:pStyle w:val="502"/>
                        <w:spacing w:lineRule="auto" w:line="360"/>
                        <w:rPr>
                          <w:rFonts w:ascii="Calibri" w:hAnsi="Calibri"/>
                          <w:sz w:val="20"/>
                          <w:szCs w:val="20"/>
                        </w:rPr>
                      </w:pPr>
                      <w:r>
                        <w:rPr>
                          <w:rFonts w:ascii="Calibri" w:hAnsi="Calibri"/>
                          <w:sz w:val="20"/>
                          <w:szCs w:val="20"/>
                        </w:rPr>
                        <w:t xml:space="preserve"> </w:t>
                      </w:r>
                      <w:r/>
                    </w:p>
                  </w:txbxContent>
                </v:textbox>
              </v:shape>
            </w:pict>
          </mc:Fallback>
        </mc:AlternateContent>
      </w:r>
      <w:r w:rsidRPr="009A04E9">
        <w:rPr>
          <w:rFonts w:ascii="Calibri" w:hAnsi="Calibri"/>
          <w:noProof/>
          <w:color w:val="808080" w:themeColor="background1" w:themeShade="80"/>
          <w:lang w:val="de-CH" w:eastAsia="de-CH"/>
        </w:rPr>
        <mc:AlternateContent>
          <mc:Choice Requires="wpg">
            <w:drawing>
              <wp:anchor distT="45720" distB="45720" distL="114300" distR="114300" simplePos="0" relativeHeight="251665408" behindDoc="0" locked="0" layoutInCell="1" allowOverlap="1" wp14:anchorId="41A4E6FE" wp14:editId="6E3E744A">
                <wp:simplePos x="0" y="0"/>
                <wp:positionH relativeFrom="page">
                  <wp:posOffset>977462</wp:posOffset>
                </wp:positionH>
                <wp:positionV relativeFrom="page">
                  <wp:posOffset>7204841</wp:posOffset>
                </wp:positionV>
                <wp:extent cx="5716800" cy="3027600"/>
                <wp:effectExtent l="0" t="0" r="0" b="1905"/>
                <wp:wrapSquare wrapText="bothSides"/>
                <wp:docPr id="15" name="Textfeld 2"/>
                <wp:cNvGraphicFramePr/>
                <a:graphic xmlns:a="http://schemas.openxmlformats.org/drawingml/2006/main">
                  <a:graphicData uri="http://schemas.microsoft.com/office/word/2010/wordprocessingShape">
                    <wps:wsp>
                      <wps:cNvSpPr/>
                      <wps:spPr bwMode="auto">
                        <a:xfrm>
                          <a:off x="0" y="0"/>
                          <a:ext cx="5716800" cy="3027600"/>
                        </a:xfrm>
                        <a:prstGeom prst="rect">
                          <a:avLst/>
                        </a:prstGeom>
                        <a:solidFill>
                          <a:srgbClr val="FFFFFF"/>
                        </a:solidFill>
                        <a:ln w="9525">
                          <a:noFill/>
                          <a:miter lim="800000"/>
                          <a:headEnd/>
                          <a:tailEnd/>
                        </a:ln>
                      </wps:spPr>
                      <wps:txbx>
                        <w:txbxContent>
                          <w:p w14:paraId="2436D6CD" w14:textId="77777777" w:rsidR="00C41CB3" w:rsidRDefault="008A117C">
                            <w:pPr>
                              <w:widowControl w:val="0"/>
                              <w:jc w:val="center"/>
                              <w:rPr>
                                <w:b/>
                                <w:bCs/>
                                <w:sz w:val="96"/>
                                <w:szCs w:val="40"/>
                              </w:rPr>
                            </w:pPr>
                            <w:r>
                              <w:rPr>
                                <w:b/>
                                <w:bCs/>
                                <w:sz w:val="96"/>
                                <w:szCs w:val="40"/>
                              </w:rPr>
                              <w:t>Moderator*in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14" o:spid="_x0000_s14" o:spt="1" style="position:absolute;mso-wrap-distance-left:9.0pt;mso-wrap-distance-top:3.6pt;mso-wrap-distance-right:9.0pt;mso-wrap-distance-bottom:3.6pt;z-index:251665408;o:allowoverlap:true;o:allowincell:true;mso-position-horizontal-relative:page;margin-left:77.0pt;mso-position-horizontal:absolute;mso-position-vertical-relative:page;margin-top:567.3pt;mso-position-vertical:absolute;width:450.1pt;height:238.4pt;v-text-anchor:middle;" coordsize="100000,100000" path="" fillcolor="#FFFFFF" strokeweight="0.75pt">
                <v:path textboxrect="0,0,0,0"/>
                <w10:wrap type="square"/>
                <v:textbox>
                  <w:txbxContent>
                    <w:p>
                      <w:pPr>
                        <w:jc w:val="center"/>
                        <w:widowControl w:val="off"/>
                        <w:rPr>
                          <w:b/>
                          <w:bCs/>
                          <w:sz w:val="96"/>
                          <w:szCs w:val="40"/>
                        </w:rPr>
                      </w:pPr>
                      <w:r>
                        <w:rPr>
                          <w:b/>
                          <w:bCs/>
                          <w:sz w:val="96"/>
                          <w:szCs w:val="40"/>
                        </w:rPr>
                        <w:t xml:space="preserve">Moderator*in</w:t>
                      </w:r>
                      <w:r/>
                    </w:p>
                  </w:txbxContent>
                </v:textbox>
              </v:shape>
            </w:pict>
          </mc:Fallback>
        </mc:AlternateContent>
      </w:r>
    </w:p>
    <w:p w14:paraId="66DB2AB2" w14:textId="77777777" w:rsidR="00C41CB3" w:rsidRDefault="00C41CB3">
      <w:pPr>
        <w:pStyle w:val="TEBISOberschrift1Ebene"/>
        <w:tabs>
          <w:tab w:val="left" w:pos="2916"/>
        </w:tabs>
      </w:pPr>
    </w:p>
    <w:p w14:paraId="0101DFA9" w14:textId="77777777" w:rsidR="00C41CB3" w:rsidRDefault="00C41CB3">
      <w:pPr>
        <w:pStyle w:val="TEBISOberschrift1Ebene"/>
        <w:tabs>
          <w:tab w:val="left" w:pos="2916"/>
        </w:tabs>
      </w:pPr>
    </w:p>
    <w:p w14:paraId="3FEE0693" w14:textId="77777777" w:rsidR="00C41CB3" w:rsidRDefault="008A117C">
      <w:pPr>
        <w:pStyle w:val="TEBISOberschrift1Ebene"/>
        <w:tabs>
          <w:tab w:val="left" w:pos="2916"/>
        </w:tabs>
      </w:pPr>
      <w:r>
        <w:tab/>
      </w:r>
    </w:p>
    <w:sectPr w:rsidR="00C41CB3">
      <w:headerReference w:type="default" r:id="rId10"/>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waantje Brinkmann" w:date="2020-08-15T17:25:00Z" w:initials="SB">
    <w:p w14:paraId="00000001" w14:textId="00000001" w:rsidR="00C41CB3" w:rsidRDefault="008A117C">
      <w:pPr>
        <w:spacing w:after="0" w:line="240" w:lineRule="auto"/>
      </w:pPr>
      <w:r>
        <w:rPr>
          <w:rFonts w:ascii="Arial" w:eastAsia="Arial" w:hAnsi="Arial" w:cs="Arial"/>
          <w:sz w:val="22"/>
        </w:rPr>
        <w:t>Textfelder der einzelnen Rollen verkleinert und neuer Formatierung angepasst.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00000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0000001" w16cid:durableId="22E299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F70EC" w14:textId="77777777" w:rsidR="008A117C" w:rsidRDefault="008A117C">
      <w:pPr>
        <w:spacing w:after="0" w:line="240" w:lineRule="auto"/>
      </w:pPr>
      <w:r>
        <w:separator/>
      </w:r>
    </w:p>
  </w:endnote>
  <w:endnote w:type="continuationSeparator" w:id="0">
    <w:p w14:paraId="6772998A" w14:textId="77777777" w:rsidR="008A117C" w:rsidRDefault="008A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egyptienne f 55 roman">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 w:name="univers 45 light">
    <w:altName w:val="Calibri"/>
    <w:panose1 w:val="00000000000000000000"/>
    <w:charset w:val="00"/>
    <w:family w:val="auto"/>
    <w:pitch w:val="default"/>
  </w:font>
  <w:font w:name="univers 65">
    <w:altName w:val="Calibri"/>
    <w:panose1 w:val="00000000000000000000"/>
    <w:charset w:val="00"/>
    <w:family w:val="auto"/>
    <w:pitch w:val="default"/>
  </w:font>
  <w:font w:name="times new roman (textkörper cs)">
    <w:altName w:val="Times New Roman"/>
    <w:panose1 w:val="020B0604020202020204"/>
    <w:charset w:val="00"/>
    <w:family w:val="auto"/>
    <w:pitch w:val="default"/>
  </w:font>
  <w:font w:name="egyptienne f 65">
    <w:altName w:val="Calibri"/>
    <w:panose1 w:val="020B0604020202020204"/>
    <w:charset w:val="00"/>
    <w:family w:val="auto"/>
    <w:pitch w:val="default"/>
  </w:font>
  <w:font w:name="univers 55 roman">
    <w:altName w:val="Calibri"/>
    <w:panose1 w:val="00000000000000000000"/>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libri (textkörper)">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2C617" w14:textId="77777777" w:rsidR="008A117C" w:rsidRDefault="008A117C">
      <w:r>
        <w:separator/>
      </w:r>
    </w:p>
  </w:footnote>
  <w:footnote w:type="continuationSeparator" w:id="0">
    <w:p w14:paraId="55B1C597" w14:textId="77777777" w:rsidR="008A117C" w:rsidRDefault="008A1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F0593" w14:textId="6AED67D7" w:rsidR="00C41CB3" w:rsidRDefault="008A117C">
    <w:pPr>
      <w:jc w:val="right"/>
      <w:rPr>
        <w:rFonts w:cs="calibri (textkörper)"/>
        <w:sz w:val="18"/>
        <w:szCs w:val="18"/>
        <w:lang w:val="de-CH"/>
      </w:rPr>
    </w:pPr>
    <w:r>
      <w:rPr>
        <w:rFonts w:cs="calibri (textkörper)"/>
        <w:noProof/>
        <w:sz w:val="18"/>
        <w:szCs w:val="18"/>
        <w:lang w:val="de-CH"/>
      </w:rPr>
      <mc:AlternateContent>
        <mc:Choice Requires="wpg">
          <w:drawing>
            <wp:anchor distT="0" distB="0" distL="114300" distR="114300" simplePos="0" relativeHeight="251659264" behindDoc="0" locked="0" layoutInCell="1" allowOverlap="1" wp14:anchorId="6D0028CD" wp14:editId="3A2A2C4C">
              <wp:simplePos x="0" y="0"/>
              <wp:positionH relativeFrom="column">
                <wp:posOffset>1080135</wp:posOffset>
              </wp:positionH>
              <wp:positionV relativeFrom="paragraph">
                <wp:posOffset>227965</wp:posOffset>
              </wp:positionV>
              <wp:extent cx="878840" cy="719455"/>
              <wp:effectExtent l="0" t="0" r="0" b="4445"/>
              <wp:wrapSquare wrapText="bothSides"/>
              <wp:docPr id="1"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ltanleitung 2.png"/>
                      <pic:cNvPicPr>
                        <a:picLocks noChangeAspect="1"/>
                      </pic:cNvPicPr>
                    </pic:nvPicPr>
                    <pic:blipFill>
                      <a:blip r:embed="rId1"/>
                      <a:stretch/>
                    </pic:blipFill>
                    <pic:spPr bwMode="auto">
                      <a:xfrm>
                        <a:off x="0" y="0"/>
                        <a:ext cx="878840" cy="719455"/>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85.0pt;mso-position-horizontal:absolute;mso-position-vertical-relative:text;margin-top:17.9pt;mso-position-vertical:absolute;width:69.2pt;height:56.6pt;" stroked="false">
              <v:path textboxrect="0,0,0,0"/>
              <v:imagedata r:id="rId2" o:title=""/>
            </v:shape>
          </w:pict>
        </mc:Fallback>
      </mc:AlternateContent>
    </w:r>
    <w:r>
      <w:rPr>
        <w:rFonts w:cs="calibri (textkörper)"/>
        <w:noProof/>
        <w:sz w:val="18"/>
        <w:szCs w:val="18"/>
        <w:lang w:val="de-CH"/>
      </w:rPr>
      <mc:AlternateContent>
        <mc:Choice Requires="wpg">
          <w:drawing>
            <wp:anchor distT="0" distB="0" distL="114300" distR="114300" simplePos="0" relativeHeight="251660288" behindDoc="0" locked="0" layoutInCell="1" allowOverlap="1" wp14:anchorId="7EF221C4" wp14:editId="2A066B51">
              <wp:simplePos x="0" y="0"/>
              <wp:positionH relativeFrom="column">
                <wp:posOffset>0</wp:posOffset>
              </wp:positionH>
              <wp:positionV relativeFrom="paragraph">
                <wp:posOffset>228600</wp:posOffset>
              </wp:positionV>
              <wp:extent cx="1077595" cy="719455"/>
              <wp:effectExtent l="0" t="0" r="8255" b="4445"/>
              <wp:wrapSquare wrapText="bothSides"/>
              <wp:docPr id="2"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ltanleitung 1.png"/>
                      <pic:cNvPicPr>
                        <a:picLocks noChangeAspect="1"/>
                      </pic:cNvPicPr>
                    </pic:nvPicPr>
                    <pic:blipFill>
                      <a:blip r:embed="rId3"/>
                      <a:stretch/>
                    </pic:blipFill>
                    <pic:spPr bwMode="auto">
                      <a:xfrm>
                        <a:off x="0" y="0"/>
                        <a:ext cx="1077595" cy="719455"/>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0288;o:allowoverlap:true;o:allowincell:true;mso-position-horizontal-relative:text;margin-left:0.0pt;mso-position-horizontal:absolute;mso-position-vertical-relative:text;margin-top:18.0pt;mso-position-vertical:absolute;width:84.8pt;height:56.6pt;" stroked="false">
              <v:path textboxrect="0,0,0,0"/>
              <v:imagedata r:id="rId4" o:title=""/>
            </v:shape>
          </w:pict>
        </mc:Fallback>
      </mc:AlternateContent>
    </w:r>
    <w:r>
      <w:rPr>
        <w:rFonts w:cs="calibri (textkörper)"/>
        <w:sz w:val="18"/>
        <w:szCs w:val="18"/>
        <w:lang w:val="de-CH"/>
      </w:rPr>
      <w:t>Lehreinheit Beton, Untereinheit 5, Arbeitsblatt 5.2a</w:t>
    </w:r>
  </w:p>
  <w:p w14:paraId="30B59C1E" w14:textId="4232EBDD" w:rsidR="009A04E9" w:rsidRDefault="009A04E9">
    <w:pPr>
      <w:jc w:val="right"/>
      <w:rPr>
        <w:rFonts w:cs="calibri (textkörper)"/>
        <w:sz w:val="18"/>
        <w:szCs w:val="18"/>
        <w:lang w:val="de-CH"/>
      </w:rPr>
    </w:pPr>
  </w:p>
  <w:p w14:paraId="7652D55F" w14:textId="77777777" w:rsidR="009A04E9" w:rsidRDefault="009A04E9" w:rsidP="009A04E9">
    <w:pPr>
      <w:jc w:val="both"/>
      <w:rPr>
        <w:color w:val="808080" w:themeColor="background1" w:themeShade="80"/>
        <w:lang w:val="de-CH"/>
      </w:rPr>
    </w:pPr>
  </w:p>
  <w:p w14:paraId="7650DD78" w14:textId="77777777" w:rsidR="009A04E9" w:rsidRDefault="009A04E9" w:rsidP="009A04E9">
    <w:pPr>
      <w:jc w:val="both"/>
      <w:rPr>
        <w:color w:val="808080" w:themeColor="background1" w:themeShade="80"/>
        <w:lang w:val="de-CH"/>
      </w:rPr>
    </w:pPr>
  </w:p>
  <w:p w14:paraId="742B12AA" w14:textId="77777777" w:rsidR="009A04E9" w:rsidRDefault="009A04E9" w:rsidP="009A04E9">
    <w:pPr>
      <w:jc w:val="both"/>
      <w:rPr>
        <w:color w:val="808080" w:themeColor="background1" w:themeShade="80"/>
        <w:lang w:val="de-CH"/>
      </w:rPr>
    </w:pPr>
  </w:p>
  <w:p w14:paraId="6EE95F1D" w14:textId="05BB0E95" w:rsidR="009A04E9" w:rsidRDefault="009A04E9" w:rsidP="009A04E9">
    <w:pPr>
      <w:jc w:val="both"/>
      <w:rPr>
        <w:lang w:val="de-CH"/>
      </w:rPr>
    </w:pPr>
    <w:r w:rsidRPr="009A04E9">
      <w:rPr>
        <w:color w:val="808080" w:themeColor="background1" w:themeShade="80"/>
        <w:lang w:val="de-CH"/>
      </w:rPr>
      <w:t xml:space="preserve">Faltanleitung Tischkärtchen: Grafik, Michaela </w:t>
    </w:r>
    <w:proofErr w:type="spellStart"/>
    <w:r w:rsidRPr="009A04E9">
      <w:rPr>
        <w:color w:val="808080" w:themeColor="background1" w:themeShade="80"/>
        <w:lang w:val="de-CH"/>
      </w:rPr>
      <w:t>Götsch</w:t>
    </w:r>
    <w:proofErr w:type="spellEnd"/>
    <w:r w:rsidRPr="009A04E9">
      <w:rPr>
        <w:color w:val="808080" w:themeColor="background1" w:themeShade="80"/>
        <w:lang w:val="de-CH"/>
      </w:rPr>
      <w:t xml:space="preserve"> 2020 </w:t>
    </w:r>
    <w:r w:rsidRPr="009A04E9">
      <w:rPr>
        <w:rFonts w:ascii="Calibri" w:hAnsi="Calibri"/>
        <w:noProof/>
        <w:color w:val="808080" w:themeColor="background1" w:themeShade="80"/>
        <w:lang w:val="de-CH" w:eastAsia="de-CH"/>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070D8"/>
    <w:multiLevelType w:val="hybridMultilevel"/>
    <w:tmpl w:val="B044D3F6"/>
    <w:lvl w:ilvl="0" w:tplc="3DAEBC6E">
      <w:start w:val="5"/>
      <w:numFmt w:val="decimal"/>
      <w:lvlText w:val="%1."/>
      <w:lvlJc w:val="left"/>
      <w:pPr>
        <w:ind w:left="360" w:hanging="360"/>
      </w:pPr>
      <w:rPr>
        <w:rFonts w:hint="default"/>
      </w:rPr>
    </w:lvl>
    <w:lvl w:ilvl="1" w:tplc="5C5C8FE2">
      <w:start w:val="1"/>
      <w:numFmt w:val="lowerLetter"/>
      <w:lvlText w:val="%2."/>
      <w:lvlJc w:val="left"/>
      <w:pPr>
        <w:ind w:left="1080" w:hanging="360"/>
      </w:pPr>
    </w:lvl>
    <w:lvl w:ilvl="2" w:tplc="5FEA1D58">
      <w:start w:val="1"/>
      <w:numFmt w:val="lowerRoman"/>
      <w:lvlText w:val="%3."/>
      <w:lvlJc w:val="right"/>
      <w:pPr>
        <w:ind w:left="1800" w:hanging="180"/>
      </w:pPr>
    </w:lvl>
    <w:lvl w:ilvl="3" w:tplc="371442B2">
      <w:start w:val="1"/>
      <w:numFmt w:val="decimal"/>
      <w:lvlText w:val="%4."/>
      <w:lvlJc w:val="left"/>
      <w:pPr>
        <w:ind w:left="2520" w:hanging="360"/>
      </w:pPr>
    </w:lvl>
    <w:lvl w:ilvl="4" w:tplc="F5D22B38">
      <w:start w:val="1"/>
      <w:numFmt w:val="lowerLetter"/>
      <w:lvlText w:val="%5."/>
      <w:lvlJc w:val="left"/>
      <w:pPr>
        <w:ind w:left="3240" w:hanging="360"/>
      </w:pPr>
    </w:lvl>
    <w:lvl w:ilvl="5" w:tplc="8130B592">
      <w:start w:val="1"/>
      <w:numFmt w:val="lowerRoman"/>
      <w:lvlText w:val="%6."/>
      <w:lvlJc w:val="right"/>
      <w:pPr>
        <w:ind w:left="3960" w:hanging="180"/>
      </w:pPr>
    </w:lvl>
    <w:lvl w:ilvl="6" w:tplc="386E2690">
      <w:start w:val="1"/>
      <w:numFmt w:val="decimal"/>
      <w:lvlText w:val="%7."/>
      <w:lvlJc w:val="left"/>
      <w:pPr>
        <w:ind w:left="4680" w:hanging="360"/>
      </w:pPr>
    </w:lvl>
    <w:lvl w:ilvl="7" w:tplc="D80A8416">
      <w:start w:val="1"/>
      <w:numFmt w:val="lowerLetter"/>
      <w:lvlText w:val="%8."/>
      <w:lvlJc w:val="left"/>
      <w:pPr>
        <w:ind w:left="5400" w:hanging="360"/>
      </w:pPr>
    </w:lvl>
    <w:lvl w:ilvl="8" w:tplc="A9105A54">
      <w:start w:val="1"/>
      <w:numFmt w:val="lowerRoman"/>
      <w:lvlText w:val="%9."/>
      <w:lvlJc w:val="right"/>
      <w:pPr>
        <w:ind w:left="6120" w:hanging="180"/>
      </w:pPr>
    </w:lvl>
  </w:abstractNum>
  <w:abstractNum w:abstractNumId="1" w15:restartNumberingAfterBreak="0">
    <w:nsid w:val="0354678A"/>
    <w:multiLevelType w:val="hybridMultilevel"/>
    <w:tmpl w:val="C33A3CE8"/>
    <w:lvl w:ilvl="0" w:tplc="F856929E">
      <w:start w:val="1"/>
      <w:numFmt w:val="decimal"/>
      <w:lvlText w:val="%1."/>
      <w:lvlJc w:val="left"/>
      <w:pPr>
        <w:tabs>
          <w:tab w:val="num" w:pos="643"/>
        </w:tabs>
        <w:ind w:left="643" w:hanging="360"/>
      </w:pPr>
    </w:lvl>
    <w:lvl w:ilvl="1" w:tplc="59B6F2B2">
      <w:start w:val="1"/>
      <w:numFmt w:val="bullet"/>
      <w:lvlText w:val="o"/>
      <w:lvlJc w:val="left"/>
      <w:pPr>
        <w:ind w:left="1440" w:hanging="360"/>
      </w:pPr>
      <w:rPr>
        <w:rFonts w:ascii="Courier New" w:eastAsia="Courier New" w:hAnsi="Courier New" w:cs="Courier New" w:hint="default"/>
      </w:rPr>
    </w:lvl>
    <w:lvl w:ilvl="2" w:tplc="47669DB6">
      <w:start w:val="1"/>
      <w:numFmt w:val="bullet"/>
      <w:lvlText w:val="§"/>
      <w:lvlJc w:val="left"/>
      <w:pPr>
        <w:ind w:left="2160" w:hanging="360"/>
      </w:pPr>
      <w:rPr>
        <w:rFonts w:ascii="Wingdings" w:eastAsia="Wingdings" w:hAnsi="Wingdings" w:cs="Wingdings" w:hint="default"/>
      </w:rPr>
    </w:lvl>
    <w:lvl w:ilvl="3" w:tplc="D49E3892">
      <w:start w:val="1"/>
      <w:numFmt w:val="bullet"/>
      <w:lvlText w:val="·"/>
      <w:lvlJc w:val="left"/>
      <w:pPr>
        <w:ind w:left="2880" w:hanging="360"/>
      </w:pPr>
      <w:rPr>
        <w:rFonts w:ascii="Symbol" w:eastAsia="Symbol" w:hAnsi="Symbol" w:cs="Symbol" w:hint="default"/>
      </w:rPr>
    </w:lvl>
    <w:lvl w:ilvl="4" w:tplc="B22A745E">
      <w:start w:val="1"/>
      <w:numFmt w:val="bullet"/>
      <w:lvlText w:val="o"/>
      <w:lvlJc w:val="left"/>
      <w:pPr>
        <w:ind w:left="3600" w:hanging="360"/>
      </w:pPr>
      <w:rPr>
        <w:rFonts w:ascii="Courier New" w:eastAsia="Courier New" w:hAnsi="Courier New" w:cs="Courier New" w:hint="default"/>
      </w:rPr>
    </w:lvl>
    <w:lvl w:ilvl="5" w:tplc="AC361D2A">
      <w:start w:val="1"/>
      <w:numFmt w:val="bullet"/>
      <w:lvlText w:val="§"/>
      <w:lvlJc w:val="left"/>
      <w:pPr>
        <w:ind w:left="4320" w:hanging="360"/>
      </w:pPr>
      <w:rPr>
        <w:rFonts w:ascii="Wingdings" w:eastAsia="Wingdings" w:hAnsi="Wingdings" w:cs="Wingdings" w:hint="default"/>
      </w:rPr>
    </w:lvl>
    <w:lvl w:ilvl="6" w:tplc="3822B7E0">
      <w:start w:val="1"/>
      <w:numFmt w:val="bullet"/>
      <w:lvlText w:val="·"/>
      <w:lvlJc w:val="left"/>
      <w:pPr>
        <w:ind w:left="5040" w:hanging="360"/>
      </w:pPr>
      <w:rPr>
        <w:rFonts w:ascii="Symbol" w:eastAsia="Symbol" w:hAnsi="Symbol" w:cs="Symbol" w:hint="default"/>
      </w:rPr>
    </w:lvl>
    <w:lvl w:ilvl="7" w:tplc="A18C0E36">
      <w:start w:val="1"/>
      <w:numFmt w:val="bullet"/>
      <w:lvlText w:val="o"/>
      <w:lvlJc w:val="left"/>
      <w:pPr>
        <w:ind w:left="5760" w:hanging="360"/>
      </w:pPr>
      <w:rPr>
        <w:rFonts w:ascii="Courier New" w:eastAsia="Courier New" w:hAnsi="Courier New" w:cs="Courier New" w:hint="default"/>
      </w:rPr>
    </w:lvl>
    <w:lvl w:ilvl="8" w:tplc="71F64924">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53C0421"/>
    <w:multiLevelType w:val="hybridMultilevel"/>
    <w:tmpl w:val="2752C9D8"/>
    <w:lvl w:ilvl="0" w:tplc="00E49C02">
      <w:start w:val="1"/>
      <w:numFmt w:val="decimal"/>
      <w:lvlText w:val="%1."/>
      <w:lvlJc w:val="left"/>
      <w:pPr>
        <w:tabs>
          <w:tab w:val="num" w:pos="1209"/>
        </w:tabs>
        <w:ind w:left="1209" w:hanging="360"/>
      </w:pPr>
    </w:lvl>
    <w:lvl w:ilvl="1" w:tplc="7B387316">
      <w:start w:val="1"/>
      <w:numFmt w:val="bullet"/>
      <w:lvlText w:val="o"/>
      <w:lvlJc w:val="left"/>
      <w:pPr>
        <w:ind w:left="1440" w:hanging="360"/>
      </w:pPr>
      <w:rPr>
        <w:rFonts w:ascii="Courier New" w:eastAsia="Courier New" w:hAnsi="Courier New" w:cs="Courier New" w:hint="default"/>
      </w:rPr>
    </w:lvl>
    <w:lvl w:ilvl="2" w:tplc="7DEC52B6">
      <w:start w:val="1"/>
      <w:numFmt w:val="bullet"/>
      <w:lvlText w:val="§"/>
      <w:lvlJc w:val="left"/>
      <w:pPr>
        <w:ind w:left="2160" w:hanging="360"/>
      </w:pPr>
      <w:rPr>
        <w:rFonts w:ascii="Wingdings" w:eastAsia="Wingdings" w:hAnsi="Wingdings" w:cs="Wingdings" w:hint="default"/>
      </w:rPr>
    </w:lvl>
    <w:lvl w:ilvl="3" w:tplc="630AEBF0">
      <w:start w:val="1"/>
      <w:numFmt w:val="bullet"/>
      <w:lvlText w:val="·"/>
      <w:lvlJc w:val="left"/>
      <w:pPr>
        <w:ind w:left="2880" w:hanging="360"/>
      </w:pPr>
      <w:rPr>
        <w:rFonts w:ascii="Symbol" w:eastAsia="Symbol" w:hAnsi="Symbol" w:cs="Symbol" w:hint="default"/>
      </w:rPr>
    </w:lvl>
    <w:lvl w:ilvl="4" w:tplc="0884FA78">
      <w:start w:val="1"/>
      <w:numFmt w:val="bullet"/>
      <w:lvlText w:val="o"/>
      <w:lvlJc w:val="left"/>
      <w:pPr>
        <w:ind w:left="3600" w:hanging="360"/>
      </w:pPr>
      <w:rPr>
        <w:rFonts w:ascii="Courier New" w:eastAsia="Courier New" w:hAnsi="Courier New" w:cs="Courier New" w:hint="default"/>
      </w:rPr>
    </w:lvl>
    <w:lvl w:ilvl="5" w:tplc="75022D1A">
      <w:start w:val="1"/>
      <w:numFmt w:val="bullet"/>
      <w:lvlText w:val="§"/>
      <w:lvlJc w:val="left"/>
      <w:pPr>
        <w:ind w:left="4320" w:hanging="360"/>
      </w:pPr>
      <w:rPr>
        <w:rFonts w:ascii="Wingdings" w:eastAsia="Wingdings" w:hAnsi="Wingdings" w:cs="Wingdings" w:hint="default"/>
      </w:rPr>
    </w:lvl>
    <w:lvl w:ilvl="6" w:tplc="BF40A35A">
      <w:start w:val="1"/>
      <w:numFmt w:val="bullet"/>
      <w:lvlText w:val="·"/>
      <w:lvlJc w:val="left"/>
      <w:pPr>
        <w:ind w:left="5040" w:hanging="360"/>
      </w:pPr>
      <w:rPr>
        <w:rFonts w:ascii="Symbol" w:eastAsia="Symbol" w:hAnsi="Symbol" w:cs="Symbol" w:hint="default"/>
      </w:rPr>
    </w:lvl>
    <w:lvl w:ilvl="7" w:tplc="1E3E8F6E">
      <w:start w:val="1"/>
      <w:numFmt w:val="bullet"/>
      <w:lvlText w:val="o"/>
      <w:lvlJc w:val="left"/>
      <w:pPr>
        <w:ind w:left="5760" w:hanging="360"/>
      </w:pPr>
      <w:rPr>
        <w:rFonts w:ascii="Courier New" w:eastAsia="Courier New" w:hAnsi="Courier New" w:cs="Courier New" w:hint="default"/>
      </w:rPr>
    </w:lvl>
    <w:lvl w:ilvl="8" w:tplc="155257AA">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C1C4A68"/>
    <w:multiLevelType w:val="hybridMultilevel"/>
    <w:tmpl w:val="530A0402"/>
    <w:lvl w:ilvl="0" w:tplc="F8A2E12E">
      <w:start w:val="1"/>
      <w:numFmt w:val="decimal"/>
      <w:lvlText w:val="%1."/>
      <w:lvlJc w:val="left"/>
      <w:pPr>
        <w:ind w:left="360" w:hanging="360"/>
      </w:pPr>
      <w:rPr>
        <w:rFonts w:hint="default"/>
      </w:rPr>
    </w:lvl>
    <w:lvl w:ilvl="1" w:tplc="634A7FBA">
      <w:start w:val="1"/>
      <w:numFmt w:val="bullet"/>
      <w:lvlText w:val=""/>
      <w:lvlJc w:val="left"/>
      <w:pPr>
        <w:ind w:left="1080" w:hanging="360"/>
      </w:pPr>
      <w:rPr>
        <w:rFonts w:ascii="Wingdings" w:hAnsi="Wingdings" w:hint="default"/>
      </w:rPr>
    </w:lvl>
    <w:lvl w:ilvl="2" w:tplc="8B20AC96">
      <w:start w:val="1"/>
      <w:numFmt w:val="lowerRoman"/>
      <w:lvlText w:val="%3."/>
      <w:lvlJc w:val="right"/>
      <w:pPr>
        <w:ind w:left="1800" w:hanging="180"/>
      </w:pPr>
    </w:lvl>
    <w:lvl w:ilvl="3" w:tplc="A712FCBA">
      <w:start w:val="1"/>
      <w:numFmt w:val="decimal"/>
      <w:lvlText w:val="%4."/>
      <w:lvlJc w:val="left"/>
      <w:pPr>
        <w:ind w:left="2520" w:hanging="360"/>
      </w:pPr>
    </w:lvl>
    <w:lvl w:ilvl="4" w:tplc="23BAE58A">
      <w:start w:val="1"/>
      <w:numFmt w:val="lowerLetter"/>
      <w:lvlText w:val="%5."/>
      <w:lvlJc w:val="left"/>
      <w:pPr>
        <w:ind w:left="3240" w:hanging="360"/>
      </w:pPr>
    </w:lvl>
    <w:lvl w:ilvl="5" w:tplc="64A2F60C">
      <w:start w:val="1"/>
      <w:numFmt w:val="lowerRoman"/>
      <w:lvlText w:val="%6."/>
      <w:lvlJc w:val="right"/>
      <w:pPr>
        <w:ind w:left="3960" w:hanging="180"/>
      </w:pPr>
    </w:lvl>
    <w:lvl w:ilvl="6" w:tplc="DC3CAA30">
      <w:start w:val="1"/>
      <w:numFmt w:val="decimal"/>
      <w:lvlText w:val="%7."/>
      <w:lvlJc w:val="left"/>
      <w:pPr>
        <w:ind w:left="4680" w:hanging="360"/>
      </w:pPr>
    </w:lvl>
    <w:lvl w:ilvl="7" w:tplc="8458B838">
      <w:start w:val="1"/>
      <w:numFmt w:val="lowerLetter"/>
      <w:lvlText w:val="%8."/>
      <w:lvlJc w:val="left"/>
      <w:pPr>
        <w:ind w:left="5400" w:hanging="360"/>
      </w:pPr>
    </w:lvl>
    <w:lvl w:ilvl="8" w:tplc="D2709DDA">
      <w:start w:val="1"/>
      <w:numFmt w:val="lowerRoman"/>
      <w:lvlText w:val="%9."/>
      <w:lvlJc w:val="right"/>
      <w:pPr>
        <w:ind w:left="6120" w:hanging="180"/>
      </w:pPr>
    </w:lvl>
  </w:abstractNum>
  <w:abstractNum w:abstractNumId="4" w15:restartNumberingAfterBreak="0">
    <w:nsid w:val="0EF15E65"/>
    <w:multiLevelType w:val="hybridMultilevel"/>
    <w:tmpl w:val="0630D8E8"/>
    <w:lvl w:ilvl="0" w:tplc="D2F49B6C">
      <w:start w:val="1"/>
      <w:numFmt w:val="bullet"/>
      <w:pStyle w:val="TEBISOAufzhlung"/>
      <w:lvlText w:val=""/>
      <w:lvlJc w:val="left"/>
      <w:pPr>
        <w:ind w:left="170" w:hanging="170"/>
      </w:pPr>
      <w:rPr>
        <w:rFonts w:ascii="Symbol" w:hAnsi="Symbol" w:hint="default"/>
        <w:sz w:val="22"/>
      </w:rPr>
    </w:lvl>
    <w:lvl w:ilvl="1" w:tplc="1872143C">
      <w:start w:val="1"/>
      <w:numFmt w:val="bullet"/>
      <w:lvlText w:val="o"/>
      <w:lvlJc w:val="left"/>
      <w:pPr>
        <w:ind w:left="1440" w:hanging="360"/>
      </w:pPr>
      <w:rPr>
        <w:rFonts w:ascii="Courier New" w:hAnsi="Courier New" w:cs="Courier New" w:hint="default"/>
      </w:rPr>
    </w:lvl>
    <w:lvl w:ilvl="2" w:tplc="C15EBC1C">
      <w:start w:val="1"/>
      <w:numFmt w:val="bullet"/>
      <w:lvlText w:val=""/>
      <w:lvlJc w:val="left"/>
      <w:pPr>
        <w:ind w:left="2160" w:hanging="360"/>
      </w:pPr>
      <w:rPr>
        <w:rFonts w:ascii="Wingdings" w:hAnsi="Wingdings" w:hint="default"/>
      </w:rPr>
    </w:lvl>
    <w:lvl w:ilvl="3" w:tplc="F68AC5DC">
      <w:start w:val="1"/>
      <w:numFmt w:val="bullet"/>
      <w:lvlText w:val=""/>
      <w:lvlJc w:val="left"/>
      <w:pPr>
        <w:ind w:left="2880" w:hanging="360"/>
      </w:pPr>
      <w:rPr>
        <w:rFonts w:ascii="Symbol" w:hAnsi="Symbol" w:hint="default"/>
      </w:rPr>
    </w:lvl>
    <w:lvl w:ilvl="4" w:tplc="02E20916">
      <w:start w:val="1"/>
      <w:numFmt w:val="bullet"/>
      <w:lvlText w:val="o"/>
      <w:lvlJc w:val="left"/>
      <w:pPr>
        <w:ind w:left="3600" w:hanging="360"/>
      </w:pPr>
      <w:rPr>
        <w:rFonts w:ascii="Courier New" w:hAnsi="Courier New" w:cs="Courier New" w:hint="default"/>
      </w:rPr>
    </w:lvl>
    <w:lvl w:ilvl="5" w:tplc="CA629B1A">
      <w:start w:val="1"/>
      <w:numFmt w:val="bullet"/>
      <w:lvlText w:val=""/>
      <w:lvlJc w:val="left"/>
      <w:pPr>
        <w:ind w:left="4320" w:hanging="360"/>
      </w:pPr>
      <w:rPr>
        <w:rFonts w:ascii="Wingdings" w:hAnsi="Wingdings" w:hint="default"/>
      </w:rPr>
    </w:lvl>
    <w:lvl w:ilvl="6" w:tplc="9B766F10">
      <w:start w:val="1"/>
      <w:numFmt w:val="bullet"/>
      <w:lvlText w:val=""/>
      <w:lvlJc w:val="left"/>
      <w:pPr>
        <w:ind w:left="5040" w:hanging="360"/>
      </w:pPr>
      <w:rPr>
        <w:rFonts w:ascii="Symbol" w:hAnsi="Symbol" w:hint="default"/>
      </w:rPr>
    </w:lvl>
    <w:lvl w:ilvl="7" w:tplc="54B2B4FC">
      <w:start w:val="1"/>
      <w:numFmt w:val="bullet"/>
      <w:lvlText w:val="o"/>
      <w:lvlJc w:val="left"/>
      <w:pPr>
        <w:ind w:left="5760" w:hanging="360"/>
      </w:pPr>
      <w:rPr>
        <w:rFonts w:ascii="Courier New" w:hAnsi="Courier New" w:cs="Courier New" w:hint="default"/>
      </w:rPr>
    </w:lvl>
    <w:lvl w:ilvl="8" w:tplc="9DCC3B0C">
      <w:start w:val="1"/>
      <w:numFmt w:val="bullet"/>
      <w:lvlText w:val=""/>
      <w:lvlJc w:val="left"/>
      <w:pPr>
        <w:ind w:left="6480" w:hanging="360"/>
      </w:pPr>
      <w:rPr>
        <w:rFonts w:ascii="Wingdings" w:hAnsi="Wingdings" w:hint="default"/>
      </w:rPr>
    </w:lvl>
  </w:abstractNum>
  <w:abstractNum w:abstractNumId="5" w15:restartNumberingAfterBreak="0">
    <w:nsid w:val="10483D8E"/>
    <w:multiLevelType w:val="hybridMultilevel"/>
    <w:tmpl w:val="62E08E5C"/>
    <w:lvl w:ilvl="0" w:tplc="00A87524">
      <w:start w:val="1"/>
      <w:numFmt w:val="bullet"/>
      <w:lvlText w:val=""/>
      <w:lvlJc w:val="left"/>
      <w:pPr>
        <w:ind w:left="170" w:hanging="170"/>
      </w:pPr>
      <w:rPr>
        <w:rFonts w:ascii="Symbol" w:hAnsi="Symbol" w:hint="default"/>
        <w:sz w:val="32"/>
      </w:rPr>
    </w:lvl>
    <w:lvl w:ilvl="1" w:tplc="4CD03540">
      <w:start w:val="1"/>
      <w:numFmt w:val="bullet"/>
      <w:lvlText w:val="o"/>
      <w:lvlJc w:val="left"/>
      <w:pPr>
        <w:ind w:left="1440" w:hanging="360"/>
      </w:pPr>
      <w:rPr>
        <w:rFonts w:ascii="Courier New" w:hAnsi="Courier New" w:cs="Courier New" w:hint="default"/>
      </w:rPr>
    </w:lvl>
    <w:lvl w:ilvl="2" w:tplc="4F62EAA6">
      <w:start w:val="1"/>
      <w:numFmt w:val="bullet"/>
      <w:lvlText w:val=""/>
      <w:lvlJc w:val="left"/>
      <w:pPr>
        <w:ind w:left="2160" w:hanging="360"/>
      </w:pPr>
      <w:rPr>
        <w:rFonts w:ascii="Wingdings" w:hAnsi="Wingdings" w:hint="default"/>
      </w:rPr>
    </w:lvl>
    <w:lvl w:ilvl="3" w:tplc="6B98217C">
      <w:start w:val="1"/>
      <w:numFmt w:val="bullet"/>
      <w:lvlText w:val=""/>
      <w:lvlJc w:val="left"/>
      <w:pPr>
        <w:ind w:left="2880" w:hanging="360"/>
      </w:pPr>
      <w:rPr>
        <w:rFonts w:ascii="Symbol" w:hAnsi="Symbol" w:hint="default"/>
      </w:rPr>
    </w:lvl>
    <w:lvl w:ilvl="4" w:tplc="0DE444B0">
      <w:start w:val="1"/>
      <w:numFmt w:val="bullet"/>
      <w:lvlText w:val="o"/>
      <w:lvlJc w:val="left"/>
      <w:pPr>
        <w:ind w:left="3600" w:hanging="360"/>
      </w:pPr>
      <w:rPr>
        <w:rFonts w:ascii="Courier New" w:hAnsi="Courier New" w:cs="Courier New" w:hint="default"/>
      </w:rPr>
    </w:lvl>
    <w:lvl w:ilvl="5" w:tplc="9BCC5C5A">
      <w:start w:val="1"/>
      <w:numFmt w:val="bullet"/>
      <w:lvlText w:val=""/>
      <w:lvlJc w:val="left"/>
      <w:pPr>
        <w:ind w:left="4320" w:hanging="360"/>
      </w:pPr>
      <w:rPr>
        <w:rFonts w:ascii="Wingdings" w:hAnsi="Wingdings" w:hint="default"/>
      </w:rPr>
    </w:lvl>
    <w:lvl w:ilvl="6" w:tplc="5002C850">
      <w:start w:val="1"/>
      <w:numFmt w:val="bullet"/>
      <w:lvlText w:val=""/>
      <w:lvlJc w:val="left"/>
      <w:pPr>
        <w:ind w:left="5040" w:hanging="360"/>
      </w:pPr>
      <w:rPr>
        <w:rFonts w:ascii="Symbol" w:hAnsi="Symbol" w:hint="default"/>
      </w:rPr>
    </w:lvl>
    <w:lvl w:ilvl="7" w:tplc="3A4E101E">
      <w:start w:val="1"/>
      <w:numFmt w:val="bullet"/>
      <w:lvlText w:val="o"/>
      <w:lvlJc w:val="left"/>
      <w:pPr>
        <w:ind w:left="5760" w:hanging="360"/>
      </w:pPr>
      <w:rPr>
        <w:rFonts w:ascii="Courier New" w:hAnsi="Courier New" w:cs="Courier New" w:hint="default"/>
      </w:rPr>
    </w:lvl>
    <w:lvl w:ilvl="8" w:tplc="ADFACEBC">
      <w:start w:val="1"/>
      <w:numFmt w:val="bullet"/>
      <w:lvlText w:val=""/>
      <w:lvlJc w:val="left"/>
      <w:pPr>
        <w:ind w:left="6480" w:hanging="360"/>
      </w:pPr>
      <w:rPr>
        <w:rFonts w:ascii="Wingdings" w:hAnsi="Wingdings" w:hint="default"/>
      </w:rPr>
    </w:lvl>
  </w:abstractNum>
  <w:abstractNum w:abstractNumId="6" w15:restartNumberingAfterBreak="0">
    <w:nsid w:val="15E40850"/>
    <w:multiLevelType w:val="hybridMultilevel"/>
    <w:tmpl w:val="3D66F07A"/>
    <w:lvl w:ilvl="0" w:tplc="26AE46CA">
      <w:start w:val="1"/>
      <w:numFmt w:val="bullet"/>
      <w:lvlText w:val=""/>
      <w:lvlJc w:val="left"/>
      <w:pPr>
        <w:ind w:left="720" w:hanging="360"/>
      </w:pPr>
      <w:rPr>
        <w:rFonts w:ascii="Symbol" w:hAnsi="Symbol" w:hint="default"/>
      </w:rPr>
    </w:lvl>
    <w:lvl w:ilvl="1" w:tplc="438A71F8">
      <w:start w:val="1"/>
      <w:numFmt w:val="bullet"/>
      <w:lvlText w:val="o"/>
      <w:lvlJc w:val="left"/>
      <w:pPr>
        <w:ind w:left="1440" w:hanging="360"/>
      </w:pPr>
      <w:rPr>
        <w:rFonts w:ascii="Courier New" w:hAnsi="Courier New" w:cs="Courier New" w:hint="default"/>
      </w:rPr>
    </w:lvl>
    <w:lvl w:ilvl="2" w:tplc="905EFC04">
      <w:start w:val="1"/>
      <w:numFmt w:val="bullet"/>
      <w:lvlText w:val=""/>
      <w:lvlJc w:val="left"/>
      <w:pPr>
        <w:ind w:left="2160" w:hanging="360"/>
      </w:pPr>
      <w:rPr>
        <w:rFonts w:ascii="Wingdings" w:hAnsi="Wingdings" w:hint="default"/>
      </w:rPr>
    </w:lvl>
    <w:lvl w:ilvl="3" w:tplc="C726A184">
      <w:start w:val="1"/>
      <w:numFmt w:val="bullet"/>
      <w:lvlText w:val=""/>
      <w:lvlJc w:val="left"/>
      <w:pPr>
        <w:ind w:left="2880" w:hanging="360"/>
      </w:pPr>
      <w:rPr>
        <w:rFonts w:ascii="Symbol" w:hAnsi="Symbol" w:hint="default"/>
      </w:rPr>
    </w:lvl>
    <w:lvl w:ilvl="4" w:tplc="BBB24624">
      <w:start w:val="1"/>
      <w:numFmt w:val="bullet"/>
      <w:lvlText w:val="o"/>
      <w:lvlJc w:val="left"/>
      <w:pPr>
        <w:ind w:left="3600" w:hanging="360"/>
      </w:pPr>
      <w:rPr>
        <w:rFonts w:ascii="Courier New" w:hAnsi="Courier New" w:cs="Courier New" w:hint="default"/>
      </w:rPr>
    </w:lvl>
    <w:lvl w:ilvl="5" w:tplc="418AB488">
      <w:start w:val="1"/>
      <w:numFmt w:val="bullet"/>
      <w:lvlText w:val=""/>
      <w:lvlJc w:val="left"/>
      <w:pPr>
        <w:ind w:left="4320" w:hanging="360"/>
      </w:pPr>
      <w:rPr>
        <w:rFonts w:ascii="Wingdings" w:hAnsi="Wingdings" w:hint="default"/>
      </w:rPr>
    </w:lvl>
    <w:lvl w:ilvl="6" w:tplc="6EDC548E">
      <w:start w:val="1"/>
      <w:numFmt w:val="bullet"/>
      <w:lvlText w:val=""/>
      <w:lvlJc w:val="left"/>
      <w:pPr>
        <w:ind w:left="5040" w:hanging="360"/>
      </w:pPr>
      <w:rPr>
        <w:rFonts w:ascii="Symbol" w:hAnsi="Symbol" w:hint="default"/>
      </w:rPr>
    </w:lvl>
    <w:lvl w:ilvl="7" w:tplc="675A52F4">
      <w:start w:val="1"/>
      <w:numFmt w:val="bullet"/>
      <w:lvlText w:val="o"/>
      <w:lvlJc w:val="left"/>
      <w:pPr>
        <w:ind w:left="5760" w:hanging="360"/>
      </w:pPr>
      <w:rPr>
        <w:rFonts w:ascii="Courier New" w:hAnsi="Courier New" w:cs="Courier New" w:hint="default"/>
      </w:rPr>
    </w:lvl>
    <w:lvl w:ilvl="8" w:tplc="D6EE0708">
      <w:start w:val="1"/>
      <w:numFmt w:val="bullet"/>
      <w:lvlText w:val=""/>
      <w:lvlJc w:val="left"/>
      <w:pPr>
        <w:ind w:left="6480" w:hanging="360"/>
      </w:pPr>
      <w:rPr>
        <w:rFonts w:ascii="Wingdings" w:hAnsi="Wingdings" w:hint="default"/>
      </w:rPr>
    </w:lvl>
  </w:abstractNum>
  <w:abstractNum w:abstractNumId="7" w15:restartNumberingAfterBreak="0">
    <w:nsid w:val="166B2F68"/>
    <w:multiLevelType w:val="hybridMultilevel"/>
    <w:tmpl w:val="D72E9A8E"/>
    <w:lvl w:ilvl="0" w:tplc="B5F8A364">
      <w:start w:val="1"/>
      <w:numFmt w:val="bullet"/>
      <w:lvlText w:val="•"/>
      <w:lvlJc w:val="left"/>
      <w:pPr>
        <w:tabs>
          <w:tab w:val="num" w:pos="720"/>
        </w:tabs>
        <w:ind w:left="720" w:hanging="360"/>
      </w:pPr>
      <w:rPr>
        <w:rFonts w:ascii="Arial" w:hAnsi="Arial" w:hint="default"/>
      </w:rPr>
    </w:lvl>
    <w:lvl w:ilvl="1" w:tplc="C020143E">
      <w:start w:val="1"/>
      <w:numFmt w:val="bullet"/>
      <w:lvlText w:val="•"/>
      <w:lvlJc w:val="left"/>
      <w:pPr>
        <w:tabs>
          <w:tab w:val="num" w:pos="1440"/>
        </w:tabs>
        <w:ind w:left="1440" w:hanging="360"/>
      </w:pPr>
      <w:rPr>
        <w:rFonts w:ascii="Arial" w:hAnsi="Arial" w:hint="default"/>
      </w:rPr>
    </w:lvl>
    <w:lvl w:ilvl="2" w:tplc="F57406B4">
      <w:start w:val="1"/>
      <w:numFmt w:val="bullet"/>
      <w:lvlText w:val="•"/>
      <w:lvlJc w:val="left"/>
      <w:pPr>
        <w:tabs>
          <w:tab w:val="num" w:pos="2160"/>
        </w:tabs>
        <w:ind w:left="2160" w:hanging="360"/>
      </w:pPr>
      <w:rPr>
        <w:rFonts w:ascii="Arial" w:hAnsi="Arial" w:hint="default"/>
      </w:rPr>
    </w:lvl>
    <w:lvl w:ilvl="3" w:tplc="91A281CC">
      <w:start w:val="1"/>
      <w:numFmt w:val="bullet"/>
      <w:lvlText w:val="•"/>
      <w:lvlJc w:val="left"/>
      <w:pPr>
        <w:tabs>
          <w:tab w:val="num" w:pos="2880"/>
        </w:tabs>
        <w:ind w:left="2880" w:hanging="360"/>
      </w:pPr>
      <w:rPr>
        <w:rFonts w:ascii="Arial" w:hAnsi="Arial" w:hint="default"/>
      </w:rPr>
    </w:lvl>
    <w:lvl w:ilvl="4" w:tplc="E5F4530A">
      <w:start w:val="1"/>
      <w:numFmt w:val="bullet"/>
      <w:lvlText w:val="•"/>
      <w:lvlJc w:val="left"/>
      <w:pPr>
        <w:tabs>
          <w:tab w:val="num" w:pos="3600"/>
        </w:tabs>
        <w:ind w:left="3600" w:hanging="360"/>
      </w:pPr>
      <w:rPr>
        <w:rFonts w:ascii="Arial" w:hAnsi="Arial" w:hint="default"/>
      </w:rPr>
    </w:lvl>
    <w:lvl w:ilvl="5" w:tplc="02027014">
      <w:start w:val="1"/>
      <w:numFmt w:val="bullet"/>
      <w:lvlText w:val="•"/>
      <w:lvlJc w:val="left"/>
      <w:pPr>
        <w:tabs>
          <w:tab w:val="num" w:pos="4320"/>
        </w:tabs>
        <w:ind w:left="4320" w:hanging="360"/>
      </w:pPr>
      <w:rPr>
        <w:rFonts w:ascii="Arial" w:hAnsi="Arial" w:hint="default"/>
      </w:rPr>
    </w:lvl>
    <w:lvl w:ilvl="6" w:tplc="1DDA8BE4">
      <w:start w:val="1"/>
      <w:numFmt w:val="bullet"/>
      <w:lvlText w:val="•"/>
      <w:lvlJc w:val="left"/>
      <w:pPr>
        <w:tabs>
          <w:tab w:val="num" w:pos="5040"/>
        </w:tabs>
        <w:ind w:left="5040" w:hanging="360"/>
      </w:pPr>
      <w:rPr>
        <w:rFonts w:ascii="Arial" w:hAnsi="Arial" w:hint="default"/>
      </w:rPr>
    </w:lvl>
    <w:lvl w:ilvl="7" w:tplc="16122900">
      <w:start w:val="1"/>
      <w:numFmt w:val="bullet"/>
      <w:lvlText w:val="•"/>
      <w:lvlJc w:val="left"/>
      <w:pPr>
        <w:tabs>
          <w:tab w:val="num" w:pos="5760"/>
        </w:tabs>
        <w:ind w:left="5760" w:hanging="360"/>
      </w:pPr>
      <w:rPr>
        <w:rFonts w:ascii="Arial" w:hAnsi="Arial" w:hint="default"/>
      </w:rPr>
    </w:lvl>
    <w:lvl w:ilvl="8" w:tplc="5C1E4AE4">
      <w:start w:val="1"/>
      <w:numFmt w:val="bullet"/>
      <w:lvlText w:val="•"/>
      <w:lvlJc w:val="left"/>
      <w:pPr>
        <w:tabs>
          <w:tab w:val="num" w:pos="6480"/>
        </w:tabs>
        <w:ind w:left="6480" w:hanging="360"/>
      </w:pPr>
      <w:rPr>
        <w:rFonts w:ascii="Arial" w:hAnsi="Arial" w:hint="default"/>
      </w:rPr>
    </w:lvl>
  </w:abstractNum>
  <w:abstractNum w:abstractNumId="8" w15:restartNumberingAfterBreak="0">
    <w:nsid w:val="16EB7226"/>
    <w:multiLevelType w:val="hybridMultilevel"/>
    <w:tmpl w:val="F490C1B2"/>
    <w:lvl w:ilvl="0" w:tplc="82E29F04">
      <w:start w:val="1"/>
      <w:numFmt w:val="decimal"/>
      <w:lvlText w:val="%1."/>
      <w:lvlJc w:val="left"/>
      <w:pPr>
        <w:tabs>
          <w:tab w:val="num" w:pos="360"/>
        </w:tabs>
        <w:ind w:left="360" w:hanging="360"/>
      </w:pPr>
    </w:lvl>
    <w:lvl w:ilvl="1" w:tplc="FF249288">
      <w:start w:val="1"/>
      <w:numFmt w:val="bullet"/>
      <w:lvlText w:val="o"/>
      <w:lvlJc w:val="left"/>
      <w:pPr>
        <w:ind w:left="1440" w:hanging="360"/>
      </w:pPr>
      <w:rPr>
        <w:rFonts w:ascii="Courier New" w:eastAsia="Courier New" w:hAnsi="Courier New" w:cs="Courier New" w:hint="default"/>
      </w:rPr>
    </w:lvl>
    <w:lvl w:ilvl="2" w:tplc="E334BFFC">
      <w:start w:val="1"/>
      <w:numFmt w:val="bullet"/>
      <w:lvlText w:val="§"/>
      <w:lvlJc w:val="left"/>
      <w:pPr>
        <w:ind w:left="2160" w:hanging="360"/>
      </w:pPr>
      <w:rPr>
        <w:rFonts w:ascii="Wingdings" w:eastAsia="Wingdings" w:hAnsi="Wingdings" w:cs="Wingdings" w:hint="default"/>
      </w:rPr>
    </w:lvl>
    <w:lvl w:ilvl="3" w:tplc="D74AAF88">
      <w:start w:val="1"/>
      <w:numFmt w:val="bullet"/>
      <w:lvlText w:val="·"/>
      <w:lvlJc w:val="left"/>
      <w:pPr>
        <w:ind w:left="2880" w:hanging="360"/>
      </w:pPr>
      <w:rPr>
        <w:rFonts w:ascii="Symbol" w:eastAsia="Symbol" w:hAnsi="Symbol" w:cs="Symbol" w:hint="default"/>
      </w:rPr>
    </w:lvl>
    <w:lvl w:ilvl="4" w:tplc="9072FDB8">
      <w:start w:val="1"/>
      <w:numFmt w:val="bullet"/>
      <w:lvlText w:val="o"/>
      <w:lvlJc w:val="left"/>
      <w:pPr>
        <w:ind w:left="3600" w:hanging="360"/>
      </w:pPr>
      <w:rPr>
        <w:rFonts w:ascii="Courier New" w:eastAsia="Courier New" w:hAnsi="Courier New" w:cs="Courier New" w:hint="default"/>
      </w:rPr>
    </w:lvl>
    <w:lvl w:ilvl="5" w:tplc="07A0BF02">
      <w:start w:val="1"/>
      <w:numFmt w:val="bullet"/>
      <w:lvlText w:val="§"/>
      <w:lvlJc w:val="left"/>
      <w:pPr>
        <w:ind w:left="4320" w:hanging="360"/>
      </w:pPr>
      <w:rPr>
        <w:rFonts w:ascii="Wingdings" w:eastAsia="Wingdings" w:hAnsi="Wingdings" w:cs="Wingdings" w:hint="default"/>
      </w:rPr>
    </w:lvl>
    <w:lvl w:ilvl="6" w:tplc="223CBDA0">
      <w:start w:val="1"/>
      <w:numFmt w:val="bullet"/>
      <w:lvlText w:val="·"/>
      <w:lvlJc w:val="left"/>
      <w:pPr>
        <w:ind w:left="5040" w:hanging="360"/>
      </w:pPr>
      <w:rPr>
        <w:rFonts w:ascii="Symbol" w:eastAsia="Symbol" w:hAnsi="Symbol" w:cs="Symbol" w:hint="default"/>
      </w:rPr>
    </w:lvl>
    <w:lvl w:ilvl="7" w:tplc="4DB692E8">
      <w:start w:val="1"/>
      <w:numFmt w:val="bullet"/>
      <w:lvlText w:val="o"/>
      <w:lvlJc w:val="left"/>
      <w:pPr>
        <w:ind w:left="5760" w:hanging="360"/>
      </w:pPr>
      <w:rPr>
        <w:rFonts w:ascii="Courier New" w:eastAsia="Courier New" w:hAnsi="Courier New" w:cs="Courier New" w:hint="default"/>
      </w:rPr>
    </w:lvl>
    <w:lvl w:ilvl="8" w:tplc="75E8A3C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CE11BC8"/>
    <w:multiLevelType w:val="hybridMultilevel"/>
    <w:tmpl w:val="DA7C875A"/>
    <w:lvl w:ilvl="0" w:tplc="13AE5C58">
      <w:start w:val="1"/>
      <w:numFmt w:val="bullet"/>
      <w:lvlText w:val=""/>
      <w:lvlJc w:val="left"/>
      <w:pPr>
        <w:tabs>
          <w:tab w:val="num" w:pos="1492"/>
        </w:tabs>
        <w:ind w:left="1492" w:hanging="360"/>
      </w:pPr>
      <w:rPr>
        <w:rFonts w:ascii="Symbol" w:hAnsi="Symbol" w:hint="default"/>
      </w:rPr>
    </w:lvl>
    <w:lvl w:ilvl="1" w:tplc="1F3A7A26">
      <w:start w:val="1"/>
      <w:numFmt w:val="bullet"/>
      <w:lvlText w:val="o"/>
      <w:lvlJc w:val="left"/>
      <w:pPr>
        <w:ind w:left="1440" w:hanging="360"/>
      </w:pPr>
      <w:rPr>
        <w:rFonts w:ascii="Courier New" w:eastAsia="Courier New" w:hAnsi="Courier New" w:cs="Courier New" w:hint="default"/>
      </w:rPr>
    </w:lvl>
    <w:lvl w:ilvl="2" w:tplc="7DB86784">
      <w:start w:val="1"/>
      <w:numFmt w:val="bullet"/>
      <w:lvlText w:val="§"/>
      <w:lvlJc w:val="left"/>
      <w:pPr>
        <w:ind w:left="2160" w:hanging="360"/>
      </w:pPr>
      <w:rPr>
        <w:rFonts w:ascii="Wingdings" w:eastAsia="Wingdings" w:hAnsi="Wingdings" w:cs="Wingdings" w:hint="default"/>
      </w:rPr>
    </w:lvl>
    <w:lvl w:ilvl="3" w:tplc="90D246C2">
      <w:start w:val="1"/>
      <w:numFmt w:val="bullet"/>
      <w:lvlText w:val="·"/>
      <w:lvlJc w:val="left"/>
      <w:pPr>
        <w:ind w:left="2880" w:hanging="360"/>
      </w:pPr>
      <w:rPr>
        <w:rFonts w:ascii="Symbol" w:eastAsia="Symbol" w:hAnsi="Symbol" w:cs="Symbol" w:hint="default"/>
      </w:rPr>
    </w:lvl>
    <w:lvl w:ilvl="4" w:tplc="103C434A">
      <w:start w:val="1"/>
      <w:numFmt w:val="bullet"/>
      <w:lvlText w:val="o"/>
      <w:lvlJc w:val="left"/>
      <w:pPr>
        <w:ind w:left="3600" w:hanging="360"/>
      </w:pPr>
      <w:rPr>
        <w:rFonts w:ascii="Courier New" w:eastAsia="Courier New" w:hAnsi="Courier New" w:cs="Courier New" w:hint="default"/>
      </w:rPr>
    </w:lvl>
    <w:lvl w:ilvl="5" w:tplc="EA24F7FA">
      <w:start w:val="1"/>
      <w:numFmt w:val="bullet"/>
      <w:lvlText w:val="§"/>
      <w:lvlJc w:val="left"/>
      <w:pPr>
        <w:ind w:left="4320" w:hanging="360"/>
      </w:pPr>
      <w:rPr>
        <w:rFonts w:ascii="Wingdings" w:eastAsia="Wingdings" w:hAnsi="Wingdings" w:cs="Wingdings" w:hint="default"/>
      </w:rPr>
    </w:lvl>
    <w:lvl w:ilvl="6" w:tplc="BECABC4C">
      <w:start w:val="1"/>
      <w:numFmt w:val="bullet"/>
      <w:lvlText w:val="·"/>
      <w:lvlJc w:val="left"/>
      <w:pPr>
        <w:ind w:left="5040" w:hanging="360"/>
      </w:pPr>
      <w:rPr>
        <w:rFonts w:ascii="Symbol" w:eastAsia="Symbol" w:hAnsi="Symbol" w:cs="Symbol" w:hint="default"/>
      </w:rPr>
    </w:lvl>
    <w:lvl w:ilvl="7" w:tplc="54CED7EA">
      <w:start w:val="1"/>
      <w:numFmt w:val="bullet"/>
      <w:lvlText w:val="o"/>
      <w:lvlJc w:val="left"/>
      <w:pPr>
        <w:ind w:left="5760" w:hanging="360"/>
      </w:pPr>
      <w:rPr>
        <w:rFonts w:ascii="Courier New" w:eastAsia="Courier New" w:hAnsi="Courier New" w:cs="Courier New" w:hint="default"/>
      </w:rPr>
    </w:lvl>
    <w:lvl w:ilvl="8" w:tplc="BBB0D960">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1100C40"/>
    <w:multiLevelType w:val="hybridMultilevel"/>
    <w:tmpl w:val="5BFC2CCC"/>
    <w:lvl w:ilvl="0" w:tplc="14BCCC74">
      <w:start w:val="1"/>
      <w:numFmt w:val="decimal"/>
      <w:lvlText w:val="%1."/>
      <w:lvlJc w:val="left"/>
      <w:pPr>
        <w:ind w:left="720" w:hanging="360"/>
      </w:pPr>
      <w:rPr>
        <w:rFonts w:hint="default"/>
      </w:rPr>
    </w:lvl>
    <w:lvl w:ilvl="1" w:tplc="FB0C96DC">
      <w:start w:val="1"/>
      <w:numFmt w:val="lowerLetter"/>
      <w:lvlText w:val="%2."/>
      <w:lvlJc w:val="left"/>
      <w:pPr>
        <w:ind w:left="1440" w:hanging="360"/>
      </w:pPr>
    </w:lvl>
    <w:lvl w:ilvl="2" w:tplc="165E8F78">
      <w:start w:val="1"/>
      <w:numFmt w:val="lowerRoman"/>
      <w:lvlText w:val="%3."/>
      <w:lvlJc w:val="right"/>
      <w:pPr>
        <w:ind w:left="2160" w:hanging="180"/>
      </w:pPr>
    </w:lvl>
    <w:lvl w:ilvl="3" w:tplc="88FE079A">
      <w:start w:val="1"/>
      <w:numFmt w:val="decimal"/>
      <w:lvlText w:val="%4."/>
      <w:lvlJc w:val="left"/>
      <w:pPr>
        <w:ind w:left="2880" w:hanging="360"/>
      </w:pPr>
    </w:lvl>
    <w:lvl w:ilvl="4" w:tplc="FD86CC0A">
      <w:start w:val="1"/>
      <w:numFmt w:val="lowerLetter"/>
      <w:lvlText w:val="%5."/>
      <w:lvlJc w:val="left"/>
      <w:pPr>
        <w:ind w:left="3600" w:hanging="360"/>
      </w:pPr>
    </w:lvl>
    <w:lvl w:ilvl="5" w:tplc="0F90845C">
      <w:start w:val="1"/>
      <w:numFmt w:val="lowerRoman"/>
      <w:lvlText w:val="%6."/>
      <w:lvlJc w:val="right"/>
      <w:pPr>
        <w:ind w:left="4320" w:hanging="180"/>
      </w:pPr>
    </w:lvl>
    <w:lvl w:ilvl="6" w:tplc="3F782918">
      <w:start w:val="1"/>
      <w:numFmt w:val="decimal"/>
      <w:lvlText w:val="%7."/>
      <w:lvlJc w:val="left"/>
      <w:pPr>
        <w:ind w:left="5040" w:hanging="360"/>
      </w:pPr>
    </w:lvl>
    <w:lvl w:ilvl="7" w:tplc="00CE22EC">
      <w:start w:val="1"/>
      <w:numFmt w:val="lowerLetter"/>
      <w:lvlText w:val="%8."/>
      <w:lvlJc w:val="left"/>
      <w:pPr>
        <w:ind w:left="5760" w:hanging="360"/>
      </w:pPr>
    </w:lvl>
    <w:lvl w:ilvl="8" w:tplc="07F45AD8">
      <w:start w:val="1"/>
      <w:numFmt w:val="lowerRoman"/>
      <w:lvlText w:val="%9."/>
      <w:lvlJc w:val="right"/>
      <w:pPr>
        <w:ind w:left="6480" w:hanging="180"/>
      </w:pPr>
    </w:lvl>
  </w:abstractNum>
  <w:abstractNum w:abstractNumId="11" w15:restartNumberingAfterBreak="0">
    <w:nsid w:val="2B5C2C89"/>
    <w:multiLevelType w:val="hybridMultilevel"/>
    <w:tmpl w:val="654A3BFA"/>
    <w:lvl w:ilvl="0" w:tplc="75723240">
      <w:start w:val="1"/>
      <w:numFmt w:val="bullet"/>
      <w:lvlText w:val=""/>
      <w:lvlJc w:val="left"/>
      <w:pPr>
        <w:tabs>
          <w:tab w:val="num" w:pos="360"/>
        </w:tabs>
        <w:ind w:left="360" w:hanging="360"/>
      </w:pPr>
      <w:rPr>
        <w:rFonts w:ascii="Symbol" w:hAnsi="Symbol" w:hint="default"/>
      </w:rPr>
    </w:lvl>
    <w:lvl w:ilvl="1" w:tplc="0BFC1E10">
      <w:start w:val="1"/>
      <w:numFmt w:val="bullet"/>
      <w:lvlText w:val="o"/>
      <w:lvlJc w:val="left"/>
      <w:pPr>
        <w:ind w:left="1440" w:hanging="360"/>
      </w:pPr>
      <w:rPr>
        <w:rFonts w:ascii="Courier New" w:eastAsia="Courier New" w:hAnsi="Courier New" w:cs="Courier New" w:hint="default"/>
      </w:rPr>
    </w:lvl>
    <w:lvl w:ilvl="2" w:tplc="985A4FCA">
      <w:start w:val="1"/>
      <w:numFmt w:val="bullet"/>
      <w:lvlText w:val="§"/>
      <w:lvlJc w:val="left"/>
      <w:pPr>
        <w:ind w:left="2160" w:hanging="360"/>
      </w:pPr>
      <w:rPr>
        <w:rFonts w:ascii="Wingdings" w:eastAsia="Wingdings" w:hAnsi="Wingdings" w:cs="Wingdings" w:hint="default"/>
      </w:rPr>
    </w:lvl>
    <w:lvl w:ilvl="3" w:tplc="74183472">
      <w:start w:val="1"/>
      <w:numFmt w:val="bullet"/>
      <w:lvlText w:val="·"/>
      <w:lvlJc w:val="left"/>
      <w:pPr>
        <w:ind w:left="2880" w:hanging="360"/>
      </w:pPr>
      <w:rPr>
        <w:rFonts w:ascii="Symbol" w:eastAsia="Symbol" w:hAnsi="Symbol" w:cs="Symbol" w:hint="default"/>
      </w:rPr>
    </w:lvl>
    <w:lvl w:ilvl="4" w:tplc="740A369C">
      <w:start w:val="1"/>
      <w:numFmt w:val="bullet"/>
      <w:lvlText w:val="o"/>
      <w:lvlJc w:val="left"/>
      <w:pPr>
        <w:ind w:left="3600" w:hanging="360"/>
      </w:pPr>
      <w:rPr>
        <w:rFonts w:ascii="Courier New" w:eastAsia="Courier New" w:hAnsi="Courier New" w:cs="Courier New" w:hint="default"/>
      </w:rPr>
    </w:lvl>
    <w:lvl w:ilvl="5" w:tplc="7D2A188C">
      <w:start w:val="1"/>
      <w:numFmt w:val="bullet"/>
      <w:lvlText w:val="§"/>
      <w:lvlJc w:val="left"/>
      <w:pPr>
        <w:ind w:left="4320" w:hanging="360"/>
      </w:pPr>
      <w:rPr>
        <w:rFonts w:ascii="Wingdings" w:eastAsia="Wingdings" w:hAnsi="Wingdings" w:cs="Wingdings" w:hint="default"/>
      </w:rPr>
    </w:lvl>
    <w:lvl w:ilvl="6" w:tplc="05D2C2D8">
      <w:start w:val="1"/>
      <w:numFmt w:val="bullet"/>
      <w:lvlText w:val="·"/>
      <w:lvlJc w:val="left"/>
      <w:pPr>
        <w:ind w:left="5040" w:hanging="360"/>
      </w:pPr>
      <w:rPr>
        <w:rFonts w:ascii="Symbol" w:eastAsia="Symbol" w:hAnsi="Symbol" w:cs="Symbol" w:hint="default"/>
      </w:rPr>
    </w:lvl>
    <w:lvl w:ilvl="7" w:tplc="5322A1B6">
      <w:start w:val="1"/>
      <w:numFmt w:val="bullet"/>
      <w:lvlText w:val="o"/>
      <w:lvlJc w:val="left"/>
      <w:pPr>
        <w:ind w:left="5760" w:hanging="360"/>
      </w:pPr>
      <w:rPr>
        <w:rFonts w:ascii="Courier New" w:eastAsia="Courier New" w:hAnsi="Courier New" w:cs="Courier New" w:hint="default"/>
      </w:rPr>
    </w:lvl>
    <w:lvl w:ilvl="8" w:tplc="328A42C6">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0DB0BE6"/>
    <w:multiLevelType w:val="hybridMultilevel"/>
    <w:tmpl w:val="2DD4655A"/>
    <w:lvl w:ilvl="0" w:tplc="AE66F958">
      <w:start w:val="1"/>
      <w:numFmt w:val="bullet"/>
      <w:lvlText w:val=""/>
      <w:lvlJc w:val="left"/>
      <w:pPr>
        <w:ind w:left="720" w:hanging="360"/>
      </w:pPr>
      <w:rPr>
        <w:rFonts w:ascii="Symbol" w:hAnsi="Symbol" w:hint="default"/>
      </w:rPr>
    </w:lvl>
    <w:lvl w:ilvl="1" w:tplc="5B8A1880">
      <w:start w:val="1"/>
      <w:numFmt w:val="bullet"/>
      <w:lvlText w:val="o"/>
      <w:lvlJc w:val="left"/>
      <w:pPr>
        <w:ind w:left="1440" w:hanging="360"/>
      </w:pPr>
      <w:rPr>
        <w:rFonts w:ascii="Courier New" w:hAnsi="Courier New" w:cs="Courier New" w:hint="default"/>
      </w:rPr>
    </w:lvl>
    <w:lvl w:ilvl="2" w:tplc="39F27848">
      <w:start w:val="1"/>
      <w:numFmt w:val="bullet"/>
      <w:lvlText w:val=""/>
      <w:lvlJc w:val="left"/>
      <w:pPr>
        <w:ind w:left="2160" w:hanging="360"/>
      </w:pPr>
      <w:rPr>
        <w:rFonts w:ascii="Wingdings" w:hAnsi="Wingdings" w:hint="default"/>
      </w:rPr>
    </w:lvl>
    <w:lvl w:ilvl="3" w:tplc="D1E28244">
      <w:start w:val="1"/>
      <w:numFmt w:val="bullet"/>
      <w:lvlText w:val=""/>
      <w:lvlJc w:val="left"/>
      <w:pPr>
        <w:ind w:left="2880" w:hanging="360"/>
      </w:pPr>
      <w:rPr>
        <w:rFonts w:ascii="Symbol" w:hAnsi="Symbol" w:hint="default"/>
      </w:rPr>
    </w:lvl>
    <w:lvl w:ilvl="4" w:tplc="F87C6564">
      <w:start w:val="1"/>
      <w:numFmt w:val="bullet"/>
      <w:lvlText w:val="o"/>
      <w:lvlJc w:val="left"/>
      <w:pPr>
        <w:ind w:left="3600" w:hanging="360"/>
      </w:pPr>
      <w:rPr>
        <w:rFonts w:ascii="Courier New" w:hAnsi="Courier New" w:cs="Courier New" w:hint="default"/>
      </w:rPr>
    </w:lvl>
    <w:lvl w:ilvl="5" w:tplc="2D4416D0">
      <w:start w:val="1"/>
      <w:numFmt w:val="bullet"/>
      <w:lvlText w:val=""/>
      <w:lvlJc w:val="left"/>
      <w:pPr>
        <w:ind w:left="4320" w:hanging="360"/>
      </w:pPr>
      <w:rPr>
        <w:rFonts w:ascii="Wingdings" w:hAnsi="Wingdings" w:hint="default"/>
      </w:rPr>
    </w:lvl>
    <w:lvl w:ilvl="6" w:tplc="AE347538">
      <w:start w:val="1"/>
      <w:numFmt w:val="bullet"/>
      <w:lvlText w:val=""/>
      <w:lvlJc w:val="left"/>
      <w:pPr>
        <w:ind w:left="5040" w:hanging="360"/>
      </w:pPr>
      <w:rPr>
        <w:rFonts w:ascii="Symbol" w:hAnsi="Symbol" w:hint="default"/>
      </w:rPr>
    </w:lvl>
    <w:lvl w:ilvl="7" w:tplc="7DCC7BD4">
      <w:start w:val="1"/>
      <w:numFmt w:val="bullet"/>
      <w:lvlText w:val="o"/>
      <w:lvlJc w:val="left"/>
      <w:pPr>
        <w:ind w:left="5760" w:hanging="360"/>
      </w:pPr>
      <w:rPr>
        <w:rFonts w:ascii="Courier New" w:hAnsi="Courier New" w:cs="Courier New" w:hint="default"/>
      </w:rPr>
    </w:lvl>
    <w:lvl w:ilvl="8" w:tplc="DA6284B2">
      <w:start w:val="1"/>
      <w:numFmt w:val="bullet"/>
      <w:lvlText w:val=""/>
      <w:lvlJc w:val="left"/>
      <w:pPr>
        <w:ind w:left="6480" w:hanging="360"/>
      </w:pPr>
      <w:rPr>
        <w:rFonts w:ascii="Wingdings" w:hAnsi="Wingdings" w:hint="default"/>
      </w:rPr>
    </w:lvl>
  </w:abstractNum>
  <w:abstractNum w:abstractNumId="13" w15:restartNumberingAfterBreak="0">
    <w:nsid w:val="370A2CE6"/>
    <w:multiLevelType w:val="hybridMultilevel"/>
    <w:tmpl w:val="7EBA41A0"/>
    <w:lvl w:ilvl="0" w:tplc="F9027590">
      <w:start w:val="1"/>
      <w:numFmt w:val="decimal"/>
      <w:lvlText w:val="%1."/>
      <w:lvlJc w:val="left"/>
      <w:pPr>
        <w:ind w:left="720" w:hanging="360"/>
      </w:pPr>
      <w:rPr>
        <w:rFonts w:hint="default"/>
      </w:rPr>
    </w:lvl>
    <w:lvl w:ilvl="1" w:tplc="A60E0902">
      <w:start w:val="1"/>
      <w:numFmt w:val="lowerLetter"/>
      <w:lvlText w:val="%2."/>
      <w:lvlJc w:val="left"/>
      <w:pPr>
        <w:ind w:left="1440" w:hanging="360"/>
      </w:pPr>
    </w:lvl>
    <w:lvl w:ilvl="2" w:tplc="FCBC41BC">
      <w:start w:val="1"/>
      <w:numFmt w:val="lowerRoman"/>
      <w:lvlText w:val="%3."/>
      <w:lvlJc w:val="right"/>
      <w:pPr>
        <w:ind w:left="2160" w:hanging="180"/>
      </w:pPr>
    </w:lvl>
    <w:lvl w:ilvl="3" w:tplc="296EB1EE">
      <w:start w:val="1"/>
      <w:numFmt w:val="decimal"/>
      <w:lvlText w:val="%4."/>
      <w:lvlJc w:val="left"/>
      <w:pPr>
        <w:ind w:left="2880" w:hanging="360"/>
      </w:pPr>
    </w:lvl>
    <w:lvl w:ilvl="4" w:tplc="86107408">
      <w:start w:val="1"/>
      <w:numFmt w:val="lowerLetter"/>
      <w:lvlText w:val="%5."/>
      <w:lvlJc w:val="left"/>
      <w:pPr>
        <w:ind w:left="3600" w:hanging="360"/>
      </w:pPr>
    </w:lvl>
    <w:lvl w:ilvl="5" w:tplc="F3D4CED0">
      <w:start w:val="1"/>
      <w:numFmt w:val="lowerRoman"/>
      <w:lvlText w:val="%6."/>
      <w:lvlJc w:val="right"/>
      <w:pPr>
        <w:ind w:left="4320" w:hanging="180"/>
      </w:pPr>
    </w:lvl>
    <w:lvl w:ilvl="6" w:tplc="8DD83524">
      <w:start w:val="1"/>
      <w:numFmt w:val="decimal"/>
      <w:lvlText w:val="%7."/>
      <w:lvlJc w:val="left"/>
      <w:pPr>
        <w:ind w:left="5040" w:hanging="360"/>
      </w:pPr>
    </w:lvl>
    <w:lvl w:ilvl="7" w:tplc="1BC0E0EE">
      <w:start w:val="1"/>
      <w:numFmt w:val="lowerLetter"/>
      <w:lvlText w:val="%8."/>
      <w:lvlJc w:val="left"/>
      <w:pPr>
        <w:ind w:left="5760" w:hanging="360"/>
      </w:pPr>
    </w:lvl>
    <w:lvl w:ilvl="8" w:tplc="AF34D422">
      <w:start w:val="1"/>
      <w:numFmt w:val="lowerRoman"/>
      <w:lvlText w:val="%9."/>
      <w:lvlJc w:val="right"/>
      <w:pPr>
        <w:ind w:left="6480" w:hanging="180"/>
      </w:pPr>
    </w:lvl>
  </w:abstractNum>
  <w:abstractNum w:abstractNumId="14" w15:restartNumberingAfterBreak="0">
    <w:nsid w:val="3AAE5BB6"/>
    <w:multiLevelType w:val="hybridMultilevel"/>
    <w:tmpl w:val="2ACC4CDA"/>
    <w:lvl w:ilvl="0" w:tplc="B8EEF47E">
      <w:start w:val="1"/>
      <w:numFmt w:val="bullet"/>
      <w:lvlText w:val=""/>
      <w:lvlJc w:val="left"/>
      <w:pPr>
        <w:ind w:left="720" w:hanging="360"/>
      </w:pPr>
      <w:rPr>
        <w:rFonts w:ascii="Symbol" w:hAnsi="Symbol" w:hint="default"/>
      </w:rPr>
    </w:lvl>
    <w:lvl w:ilvl="1" w:tplc="37F4F852">
      <w:start w:val="1"/>
      <w:numFmt w:val="bullet"/>
      <w:lvlText w:val="o"/>
      <w:lvlJc w:val="left"/>
      <w:pPr>
        <w:ind w:left="1440" w:hanging="360"/>
      </w:pPr>
      <w:rPr>
        <w:rFonts w:ascii="Courier New" w:hAnsi="Courier New" w:cs="Courier New" w:hint="default"/>
      </w:rPr>
    </w:lvl>
    <w:lvl w:ilvl="2" w:tplc="1E6094C8">
      <w:start w:val="1"/>
      <w:numFmt w:val="bullet"/>
      <w:lvlText w:val=""/>
      <w:lvlJc w:val="left"/>
      <w:pPr>
        <w:ind w:left="2160" w:hanging="360"/>
      </w:pPr>
      <w:rPr>
        <w:rFonts w:ascii="Wingdings" w:hAnsi="Wingdings" w:hint="default"/>
      </w:rPr>
    </w:lvl>
    <w:lvl w:ilvl="3" w:tplc="3CC0FD32">
      <w:start w:val="1"/>
      <w:numFmt w:val="bullet"/>
      <w:lvlText w:val=""/>
      <w:lvlJc w:val="left"/>
      <w:pPr>
        <w:ind w:left="2880" w:hanging="360"/>
      </w:pPr>
      <w:rPr>
        <w:rFonts w:ascii="Symbol" w:hAnsi="Symbol" w:hint="default"/>
      </w:rPr>
    </w:lvl>
    <w:lvl w:ilvl="4" w:tplc="F46C6D8A">
      <w:start w:val="1"/>
      <w:numFmt w:val="bullet"/>
      <w:lvlText w:val="o"/>
      <w:lvlJc w:val="left"/>
      <w:pPr>
        <w:ind w:left="3600" w:hanging="360"/>
      </w:pPr>
      <w:rPr>
        <w:rFonts w:ascii="Courier New" w:hAnsi="Courier New" w:cs="Courier New" w:hint="default"/>
      </w:rPr>
    </w:lvl>
    <w:lvl w:ilvl="5" w:tplc="A5E27EA0">
      <w:start w:val="1"/>
      <w:numFmt w:val="bullet"/>
      <w:lvlText w:val=""/>
      <w:lvlJc w:val="left"/>
      <w:pPr>
        <w:ind w:left="4320" w:hanging="360"/>
      </w:pPr>
      <w:rPr>
        <w:rFonts w:ascii="Wingdings" w:hAnsi="Wingdings" w:hint="default"/>
      </w:rPr>
    </w:lvl>
    <w:lvl w:ilvl="6" w:tplc="1EB6A7DE">
      <w:start w:val="1"/>
      <w:numFmt w:val="bullet"/>
      <w:lvlText w:val=""/>
      <w:lvlJc w:val="left"/>
      <w:pPr>
        <w:ind w:left="5040" w:hanging="360"/>
      </w:pPr>
      <w:rPr>
        <w:rFonts w:ascii="Symbol" w:hAnsi="Symbol" w:hint="default"/>
      </w:rPr>
    </w:lvl>
    <w:lvl w:ilvl="7" w:tplc="5A8E5A02">
      <w:start w:val="1"/>
      <w:numFmt w:val="bullet"/>
      <w:lvlText w:val="o"/>
      <w:lvlJc w:val="left"/>
      <w:pPr>
        <w:ind w:left="5760" w:hanging="360"/>
      </w:pPr>
      <w:rPr>
        <w:rFonts w:ascii="Courier New" w:hAnsi="Courier New" w:cs="Courier New" w:hint="default"/>
      </w:rPr>
    </w:lvl>
    <w:lvl w:ilvl="8" w:tplc="8DB26A2C">
      <w:start w:val="1"/>
      <w:numFmt w:val="bullet"/>
      <w:lvlText w:val=""/>
      <w:lvlJc w:val="left"/>
      <w:pPr>
        <w:ind w:left="6480" w:hanging="360"/>
      </w:pPr>
      <w:rPr>
        <w:rFonts w:ascii="Wingdings" w:hAnsi="Wingdings" w:hint="default"/>
      </w:rPr>
    </w:lvl>
  </w:abstractNum>
  <w:abstractNum w:abstractNumId="15" w15:restartNumberingAfterBreak="0">
    <w:nsid w:val="3D4F3120"/>
    <w:multiLevelType w:val="hybridMultilevel"/>
    <w:tmpl w:val="C2781056"/>
    <w:lvl w:ilvl="0" w:tplc="317E1BF8">
      <w:start w:val="1"/>
      <w:numFmt w:val="bullet"/>
      <w:lvlText w:val=""/>
      <w:lvlJc w:val="left"/>
      <w:pPr>
        <w:ind w:left="720" w:hanging="360"/>
      </w:pPr>
      <w:rPr>
        <w:rFonts w:ascii="Symbol" w:hAnsi="Symbol" w:hint="default"/>
      </w:rPr>
    </w:lvl>
    <w:lvl w:ilvl="1" w:tplc="5050881E">
      <w:start w:val="1"/>
      <w:numFmt w:val="bullet"/>
      <w:lvlText w:val="o"/>
      <w:lvlJc w:val="left"/>
      <w:pPr>
        <w:ind w:left="1440" w:hanging="360"/>
      </w:pPr>
      <w:rPr>
        <w:rFonts w:ascii="Courier New" w:hAnsi="Courier New" w:cs="Courier New" w:hint="default"/>
      </w:rPr>
    </w:lvl>
    <w:lvl w:ilvl="2" w:tplc="654ED8C4">
      <w:start w:val="1"/>
      <w:numFmt w:val="bullet"/>
      <w:lvlText w:val=""/>
      <w:lvlJc w:val="left"/>
      <w:pPr>
        <w:ind w:left="2160" w:hanging="360"/>
      </w:pPr>
      <w:rPr>
        <w:rFonts w:ascii="Wingdings" w:hAnsi="Wingdings" w:hint="default"/>
      </w:rPr>
    </w:lvl>
    <w:lvl w:ilvl="3" w:tplc="67F235A4">
      <w:start w:val="1"/>
      <w:numFmt w:val="bullet"/>
      <w:lvlText w:val=""/>
      <w:lvlJc w:val="left"/>
      <w:pPr>
        <w:ind w:left="2880" w:hanging="360"/>
      </w:pPr>
      <w:rPr>
        <w:rFonts w:ascii="Symbol" w:hAnsi="Symbol" w:hint="default"/>
      </w:rPr>
    </w:lvl>
    <w:lvl w:ilvl="4" w:tplc="3E92F730">
      <w:start w:val="1"/>
      <w:numFmt w:val="bullet"/>
      <w:lvlText w:val="o"/>
      <w:lvlJc w:val="left"/>
      <w:pPr>
        <w:ind w:left="3600" w:hanging="360"/>
      </w:pPr>
      <w:rPr>
        <w:rFonts w:ascii="Courier New" w:hAnsi="Courier New" w:cs="Courier New" w:hint="default"/>
      </w:rPr>
    </w:lvl>
    <w:lvl w:ilvl="5" w:tplc="7ADCAA84">
      <w:start w:val="1"/>
      <w:numFmt w:val="bullet"/>
      <w:lvlText w:val=""/>
      <w:lvlJc w:val="left"/>
      <w:pPr>
        <w:ind w:left="4320" w:hanging="360"/>
      </w:pPr>
      <w:rPr>
        <w:rFonts w:ascii="Wingdings" w:hAnsi="Wingdings" w:hint="default"/>
      </w:rPr>
    </w:lvl>
    <w:lvl w:ilvl="6" w:tplc="3F02916E">
      <w:start w:val="1"/>
      <w:numFmt w:val="bullet"/>
      <w:lvlText w:val=""/>
      <w:lvlJc w:val="left"/>
      <w:pPr>
        <w:ind w:left="5040" w:hanging="360"/>
      </w:pPr>
      <w:rPr>
        <w:rFonts w:ascii="Symbol" w:hAnsi="Symbol" w:hint="default"/>
      </w:rPr>
    </w:lvl>
    <w:lvl w:ilvl="7" w:tplc="C55499A4">
      <w:start w:val="1"/>
      <w:numFmt w:val="bullet"/>
      <w:lvlText w:val="o"/>
      <w:lvlJc w:val="left"/>
      <w:pPr>
        <w:ind w:left="5760" w:hanging="360"/>
      </w:pPr>
      <w:rPr>
        <w:rFonts w:ascii="Courier New" w:hAnsi="Courier New" w:cs="Courier New" w:hint="default"/>
      </w:rPr>
    </w:lvl>
    <w:lvl w:ilvl="8" w:tplc="A0904ED0">
      <w:start w:val="1"/>
      <w:numFmt w:val="bullet"/>
      <w:lvlText w:val=""/>
      <w:lvlJc w:val="left"/>
      <w:pPr>
        <w:ind w:left="6480" w:hanging="360"/>
      </w:pPr>
      <w:rPr>
        <w:rFonts w:ascii="Wingdings" w:hAnsi="Wingdings" w:hint="default"/>
      </w:rPr>
    </w:lvl>
  </w:abstractNum>
  <w:abstractNum w:abstractNumId="16" w15:restartNumberingAfterBreak="0">
    <w:nsid w:val="3F793C50"/>
    <w:multiLevelType w:val="hybridMultilevel"/>
    <w:tmpl w:val="153853E6"/>
    <w:lvl w:ilvl="0" w:tplc="21AC0DEA">
      <w:start w:val="1"/>
      <w:numFmt w:val="decimal"/>
      <w:lvlText w:val="%1."/>
      <w:lvlJc w:val="left"/>
      <w:pPr>
        <w:tabs>
          <w:tab w:val="num" w:pos="926"/>
        </w:tabs>
        <w:ind w:left="926" w:hanging="360"/>
      </w:pPr>
    </w:lvl>
    <w:lvl w:ilvl="1" w:tplc="33689962">
      <w:start w:val="1"/>
      <w:numFmt w:val="bullet"/>
      <w:lvlText w:val="o"/>
      <w:lvlJc w:val="left"/>
      <w:pPr>
        <w:ind w:left="1440" w:hanging="360"/>
      </w:pPr>
      <w:rPr>
        <w:rFonts w:ascii="Courier New" w:eastAsia="Courier New" w:hAnsi="Courier New" w:cs="Courier New" w:hint="default"/>
      </w:rPr>
    </w:lvl>
    <w:lvl w:ilvl="2" w:tplc="DBDE6D1E">
      <w:start w:val="1"/>
      <w:numFmt w:val="bullet"/>
      <w:lvlText w:val="§"/>
      <w:lvlJc w:val="left"/>
      <w:pPr>
        <w:ind w:left="2160" w:hanging="360"/>
      </w:pPr>
      <w:rPr>
        <w:rFonts w:ascii="Wingdings" w:eastAsia="Wingdings" w:hAnsi="Wingdings" w:cs="Wingdings" w:hint="default"/>
      </w:rPr>
    </w:lvl>
    <w:lvl w:ilvl="3" w:tplc="9E7440E6">
      <w:start w:val="1"/>
      <w:numFmt w:val="bullet"/>
      <w:lvlText w:val="·"/>
      <w:lvlJc w:val="left"/>
      <w:pPr>
        <w:ind w:left="2880" w:hanging="360"/>
      </w:pPr>
      <w:rPr>
        <w:rFonts w:ascii="Symbol" w:eastAsia="Symbol" w:hAnsi="Symbol" w:cs="Symbol" w:hint="default"/>
      </w:rPr>
    </w:lvl>
    <w:lvl w:ilvl="4" w:tplc="05B69A4A">
      <w:start w:val="1"/>
      <w:numFmt w:val="bullet"/>
      <w:lvlText w:val="o"/>
      <w:lvlJc w:val="left"/>
      <w:pPr>
        <w:ind w:left="3600" w:hanging="360"/>
      </w:pPr>
      <w:rPr>
        <w:rFonts w:ascii="Courier New" w:eastAsia="Courier New" w:hAnsi="Courier New" w:cs="Courier New" w:hint="default"/>
      </w:rPr>
    </w:lvl>
    <w:lvl w:ilvl="5" w:tplc="7B8C3A9C">
      <w:start w:val="1"/>
      <w:numFmt w:val="bullet"/>
      <w:lvlText w:val="§"/>
      <w:lvlJc w:val="left"/>
      <w:pPr>
        <w:ind w:left="4320" w:hanging="360"/>
      </w:pPr>
      <w:rPr>
        <w:rFonts w:ascii="Wingdings" w:eastAsia="Wingdings" w:hAnsi="Wingdings" w:cs="Wingdings" w:hint="default"/>
      </w:rPr>
    </w:lvl>
    <w:lvl w:ilvl="6" w:tplc="E222F648">
      <w:start w:val="1"/>
      <w:numFmt w:val="bullet"/>
      <w:lvlText w:val="·"/>
      <w:lvlJc w:val="left"/>
      <w:pPr>
        <w:ind w:left="5040" w:hanging="360"/>
      </w:pPr>
      <w:rPr>
        <w:rFonts w:ascii="Symbol" w:eastAsia="Symbol" w:hAnsi="Symbol" w:cs="Symbol" w:hint="default"/>
      </w:rPr>
    </w:lvl>
    <w:lvl w:ilvl="7" w:tplc="AE0459F0">
      <w:start w:val="1"/>
      <w:numFmt w:val="bullet"/>
      <w:lvlText w:val="o"/>
      <w:lvlJc w:val="left"/>
      <w:pPr>
        <w:ind w:left="5760" w:hanging="360"/>
      </w:pPr>
      <w:rPr>
        <w:rFonts w:ascii="Courier New" w:eastAsia="Courier New" w:hAnsi="Courier New" w:cs="Courier New" w:hint="default"/>
      </w:rPr>
    </w:lvl>
    <w:lvl w:ilvl="8" w:tplc="AAD8B48C">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12A2F0E"/>
    <w:multiLevelType w:val="hybridMultilevel"/>
    <w:tmpl w:val="B8B8E306"/>
    <w:lvl w:ilvl="0" w:tplc="09B602D6">
      <w:start w:val="1"/>
      <w:numFmt w:val="bullet"/>
      <w:lvlText w:val="-"/>
      <w:lvlJc w:val="left"/>
      <w:pPr>
        <w:ind w:left="360" w:hanging="360"/>
      </w:pPr>
      <w:rPr>
        <w:rFonts w:ascii="Calibri" w:eastAsia="Calibri" w:hAnsi="Calibri" w:cs="Calibri" w:hint="default"/>
      </w:rPr>
    </w:lvl>
    <w:lvl w:ilvl="1" w:tplc="16DE9F82">
      <w:start w:val="1"/>
      <w:numFmt w:val="bullet"/>
      <w:lvlText w:val="o"/>
      <w:lvlJc w:val="left"/>
      <w:pPr>
        <w:ind w:left="1080" w:hanging="360"/>
      </w:pPr>
      <w:rPr>
        <w:rFonts w:ascii="Courier New" w:hAnsi="Courier New" w:cs="Courier New" w:hint="default"/>
      </w:rPr>
    </w:lvl>
    <w:lvl w:ilvl="2" w:tplc="AAFC2FE8">
      <w:start w:val="1"/>
      <w:numFmt w:val="bullet"/>
      <w:lvlText w:val=""/>
      <w:lvlJc w:val="left"/>
      <w:pPr>
        <w:ind w:left="1800" w:hanging="360"/>
      </w:pPr>
      <w:rPr>
        <w:rFonts w:ascii="Wingdings" w:hAnsi="Wingdings" w:hint="default"/>
      </w:rPr>
    </w:lvl>
    <w:lvl w:ilvl="3" w:tplc="3D12683C">
      <w:start w:val="1"/>
      <w:numFmt w:val="bullet"/>
      <w:lvlText w:val=""/>
      <w:lvlJc w:val="left"/>
      <w:pPr>
        <w:ind w:left="2520" w:hanging="360"/>
      </w:pPr>
      <w:rPr>
        <w:rFonts w:ascii="Symbol" w:hAnsi="Symbol" w:hint="default"/>
      </w:rPr>
    </w:lvl>
    <w:lvl w:ilvl="4" w:tplc="1D9C5CF2">
      <w:start w:val="1"/>
      <w:numFmt w:val="bullet"/>
      <w:lvlText w:val="o"/>
      <w:lvlJc w:val="left"/>
      <w:pPr>
        <w:ind w:left="3240" w:hanging="360"/>
      </w:pPr>
      <w:rPr>
        <w:rFonts w:ascii="Courier New" w:hAnsi="Courier New" w:cs="Courier New" w:hint="default"/>
      </w:rPr>
    </w:lvl>
    <w:lvl w:ilvl="5" w:tplc="11821544">
      <w:start w:val="1"/>
      <w:numFmt w:val="bullet"/>
      <w:lvlText w:val=""/>
      <w:lvlJc w:val="left"/>
      <w:pPr>
        <w:ind w:left="3960" w:hanging="360"/>
      </w:pPr>
      <w:rPr>
        <w:rFonts w:ascii="Wingdings" w:hAnsi="Wingdings" w:hint="default"/>
      </w:rPr>
    </w:lvl>
    <w:lvl w:ilvl="6" w:tplc="2F02DB64">
      <w:start w:val="1"/>
      <w:numFmt w:val="bullet"/>
      <w:lvlText w:val=""/>
      <w:lvlJc w:val="left"/>
      <w:pPr>
        <w:ind w:left="4680" w:hanging="360"/>
      </w:pPr>
      <w:rPr>
        <w:rFonts w:ascii="Symbol" w:hAnsi="Symbol" w:hint="default"/>
      </w:rPr>
    </w:lvl>
    <w:lvl w:ilvl="7" w:tplc="34C4BCE2">
      <w:start w:val="1"/>
      <w:numFmt w:val="bullet"/>
      <w:lvlText w:val="o"/>
      <w:lvlJc w:val="left"/>
      <w:pPr>
        <w:ind w:left="5400" w:hanging="360"/>
      </w:pPr>
      <w:rPr>
        <w:rFonts w:ascii="Courier New" w:hAnsi="Courier New" w:cs="Courier New" w:hint="default"/>
      </w:rPr>
    </w:lvl>
    <w:lvl w:ilvl="8" w:tplc="D14836E0">
      <w:start w:val="1"/>
      <w:numFmt w:val="bullet"/>
      <w:lvlText w:val=""/>
      <w:lvlJc w:val="left"/>
      <w:pPr>
        <w:ind w:left="6120" w:hanging="360"/>
      </w:pPr>
      <w:rPr>
        <w:rFonts w:ascii="Wingdings" w:hAnsi="Wingdings" w:hint="default"/>
      </w:rPr>
    </w:lvl>
  </w:abstractNum>
  <w:abstractNum w:abstractNumId="18" w15:restartNumberingAfterBreak="0">
    <w:nsid w:val="465C0CED"/>
    <w:multiLevelType w:val="hybridMultilevel"/>
    <w:tmpl w:val="11F66C50"/>
    <w:lvl w:ilvl="0" w:tplc="D8CEDF74">
      <w:start w:val="1"/>
      <w:numFmt w:val="bullet"/>
      <w:lvlText w:val=""/>
      <w:lvlJc w:val="left"/>
      <w:pPr>
        <w:ind w:left="720" w:hanging="360"/>
      </w:pPr>
      <w:rPr>
        <w:rFonts w:ascii="Wingdings" w:hAnsi="Wingdings" w:hint="default"/>
      </w:rPr>
    </w:lvl>
    <w:lvl w:ilvl="1" w:tplc="EF763512">
      <w:start w:val="1"/>
      <w:numFmt w:val="bullet"/>
      <w:lvlText w:val="o"/>
      <w:lvlJc w:val="left"/>
      <w:pPr>
        <w:ind w:left="1440" w:hanging="360"/>
      </w:pPr>
      <w:rPr>
        <w:rFonts w:ascii="Courier New" w:hAnsi="Courier New" w:cs="Courier New" w:hint="default"/>
      </w:rPr>
    </w:lvl>
    <w:lvl w:ilvl="2" w:tplc="55529BC4">
      <w:start w:val="1"/>
      <w:numFmt w:val="bullet"/>
      <w:lvlText w:val=""/>
      <w:lvlJc w:val="left"/>
      <w:pPr>
        <w:ind w:left="2160" w:hanging="360"/>
      </w:pPr>
      <w:rPr>
        <w:rFonts w:ascii="Wingdings" w:hAnsi="Wingdings" w:hint="default"/>
      </w:rPr>
    </w:lvl>
    <w:lvl w:ilvl="3" w:tplc="44168176">
      <w:start w:val="1"/>
      <w:numFmt w:val="bullet"/>
      <w:lvlText w:val=""/>
      <w:lvlJc w:val="left"/>
      <w:pPr>
        <w:ind w:left="2880" w:hanging="360"/>
      </w:pPr>
      <w:rPr>
        <w:rFonts w:ascii="Symbol" w:hAnsi="Symbol" w:hint="default"/>
      </w:rPr>
    </w:lvl>
    <w:lvl w:ilvl="4" w:tplc="0BFC2A34">
      <w:start w:val="1"/>
      <w:numFmt w:val="bullet"/>
      <w:lvlText w:val="o"/>
      <w:lvlJc w:val="left"/>
      <w:pPr>
        <w:ind w:left="3600" w:hanging="360"/>
      </w:pPr>
      <w:rPr>
        <w:rFonts w:ascii="Courier New" w:hAnsi="Courier New" w:cs="Courier New" w:hint="default"/>
      </w:rPr>
    </w:lvl>
    <w:lvl w:ilvl="5" w:tplc="897269DC">
      <w:start w:val="1"/>
      <w:numFmt w:val="bullet"/>
      <w:lvlText w:val=""/>
      <w:lvlJc w:val="left"/>
      <w:pPr>
        <w:ind w:left="4320" w:hanging="360"/>
      </w:pPr>
      <w:rPr>
        <w:rFonts w:ascii="Wingdings" w:hAnsi="Wingdings" w:hint="default"/>
      </w:rPr>
    </w:lvl>
    <w:lvl w:ilvl="6" w:tplc="927C017A">
      <w:start w:val="1"/>
      <w:numFmt w:val="bullet"/>
      <w:lvlText w:val=""/>
      <w:lvlJc w:val="left"/>
      <w:pPr>
        <w:ind w:left="5040" w:hanging="360"/>
      </w:pPr>
      <w:rPr>
        <w:rFonts w:ascii="Symbol" w:hAnsi="Symbol" w:hint="default"/>
      </w:rPr>
    </w:lvl>
    <w:lvl w:ilvl="7" w:tplc="F6B4F342">
      <w:start w:val="1"/>
      <w:numFmt w:val="bullet"/>
      <w:lvlText w:val="o"/>
      <w:lvlJc w:val="left"/>
      <w:pPr>
        <w:ind w:left="5760" w:hanging="360"/>
      </w:pPr>
      <w:rPr>
        <w:rFonts w:ascii="Courier New" w:hAnsi="Courier New" w:cs="Courier New" w:hint="default"/>
      </w:rPr>
    </w:lvl>
    <w:lvl w:ilvl="8" w:tplc="F2AA2EE8">
      <w:start w:val="1"/>
      <w:numFmt w:val="bullet"/>
      <w:lvlText w:val=""/>
      <w:lvlJc w:val="left"/>
      <w:pPr>
        <w:ind w:left="6480" w:hanging="360"/>
      </w:pPr>
      <w:rPr>
        <w:rFonts w:ascii="Wingdings" w:hAnsi="Wingdings" w:hint="default"/>
      </w:rPr>
    </w:lvl>
  </w:abstractNum>
  <w:abstractNum w:abstractNumId="19" w15:restartNumberingAfterBreak="0">
    <w:nsid w:val="4AA72401"/>
    <w:multiLevelType w:val="hybridMultilevel"/>
    <w:tmpl w:val="EB664C2A"/>
    <w:lvl w:ilvl="0" w:tplc="468CB79A">
      <w:start w:val="1"/>
      <w:numFmt w:val="decimal"/>
      <w:lvlText w:val="%1."/>
      <w:lvlJc w:val="left"/>
      <w:pPr>
        <w:ind w:left="720" w:hanging="360"/>
      </w:pPr>
      <w:rPr>
        <w:rFonts w:hint="default"/>
      </w:rPr>
    </w:lvl>
    <w:lvl w:ilvl="1" w:tplc="1A4A0E14">
      <w:start w:val="1"/>
      <w:numFmt w:val="lowerLetter"/>
      <w:lvlText w:val="%2."/>
      <w:lvlJc w:val="left"/>
      <w:pPr>
        <w:ind w:left="1440" w:hanging="360"/>
      </w:pPr>
    </w:lvl>
    <w:lvl w:ilvl="2" w:tplc="84CC19C0">
      <w:start w:val="1"/>
      <w:numFmt w:val="lowerRoman"/>
      <w:lvlText w:val="%3."/>
      <w:lvlJc w:val="right"/>
      <w:pPr>
        <w:ind w:left="2160" w:hanging="180"/>
      </w:pPr>
    </w:lvl>
    <w:lvl w:ilvl="3" w:tplc="47DC2B8A">
      <w:start w:val="1"/>
      <w:numFmt w:val="decimal"/>
      <w:lvlText w:val="%4."/>
      <w:lvlJc w:val="left"/>
      <w:pPr>
        <w:ind w:left="2880" w:hanging="360"/>
      </w:pPr>
    </w:lvl>
    <w:lvl w:ilvl="4" w:tplc="A916285A">
      <w:start w:val="1"/>
      <w:numFmt w:val="lowerLetter"/>
      <w:lvlText w:val="%5."/>
      <w:lvlJc w:val="left"/>
      <w:pPr>
        <w:ind w:left="3600" w:hanging="360"/>
      </w:pPr>
    </w:lvl>
    <w:lvl w:ilvl="5" w:tplc="49F257DC">
      <w:start w:val="1"/>
      <w:numFmt w:val="lowerRoman"/>
      <w:lvlText w:val="%6."/>
      <w:lvlJc w:val="right"/>
      <w:pPr>
        <w:ind w:left="4320" w:hanging="180"/>
      </w:pPr>
    </w:lvl>
    <w:lvl w:ilvl="6" w:tplc="21F63466">
      <w:start w:val="1"/>
      <w:numFmt w:val="decimal"/>
      <w:lvlText w:val="%7."/>
      <w:lvlJc w:val="left"/>
      <w:pPr>
        <w:ind w:left="5040" w:hanging="360"/>
      </w:pPr>
    </w:lvl>
    <w:lvl w:ilvl="7" w:tplc="B588CE0E">
      <w:start w:val="1"/>
      <w:numFmt w:val="lowerLetter"/>
      <w:lvlText w:val="%8."/>
      <w:lvlJc w:val="left"/>
      <w:pPr>
        <w:ind w:left="5760" w:hanging="360"/>
      </w:pPr>
    </w:lvl>
    <w:lvl w:ilvl="8" w:tplc="6464E596">
      <w:start w:val="1"/>
      <w:numFmt w:val="lowerRoman"/>
      <w:lvlText w:val="%9."/>
      <w:lvlJc w:val="right"/>
      <w:pPr>
        <w:ind w:left="6480" w:hanging="180"/>
      </w:pPr>
    </w:lvl>
  </w:abstractNum>
  <w:abstractNum w:abstractNumId="20" w15:restartNumberingAfterBreak="0">
    <w:nsid w:val="545C1872"/>
    <w:multiLevelType w:val="hybridMultilevel"/>
    <w:tmpl w:val="01F8D510"/>
    <w:lvl w:ilvl="0" w:tplc="66A66334">
      <w:start w:val="1"/>
      <w:numFmt w:val="decimal"/>
      <w:lvlText w:val="%1."/>
      <w:lvlJc w:val="left"/>
      <w:pPr>
        <w:ind w:left="360" w:hanging="360"/>
      </w:pPr>
      <w:rPr>
        <w:rFonts w:hint="default"/>
      </w:rPr>
    </w:lvl>
    <w:lvl w:ilvl="1" w:tplc="317A9006">
      <w:start w:val="1"/>
      <w:numFmt w:val="lowerLetter"/>
      <w:lvlText w:val="%2."/>
      <w:lvlJc w:val="left"/>
      <w:pPr>
        <w:ind w:left="1080" w:hanging="360"/>
      </w:pPr>
    </w:lvl>
    <w:lvl w:ilvl="2" w:tplc="DB362B8C">
      <w:start w:val="1"/>
      <w:numFmt w:val="lowerRoman"/>
      <w:lvlText w:val="%3."/>
      <w:lvlJc w:val="right"/>
      <w:pPr>
        <w:ind w:left="1800" w:hanging="180"/>
      </w:pPr>
    </w:lvl>
    <w:lvl w:ilvl="3" w:tplc="F11A049E">
      <w:start w:val="1"/>
      <w:numFmt w:val="decimal"/>
      <w:lvlText w:val="%4."/>
      <w:lvlJc w:val="left"/>
      <w:pPr>
        <w:ind w:left="2520" w:hanging="360"/>
      </w:pPr>
    </w:lvl>
    <w:lvl w:ilvl="4" w:tplc="73D8BB26">
      <w:start w:val="1"/>
      <w:numFmt w:val="lowerLetter"/>
      <w:lvlText w:val="%5."/>
      <w:lvlJc w:val="left"/>
      <w:pPr>
        <w:ind w:left="3240" w:hanging="360"/>
      </w:pPr>
    </w:lvl>
    <w:lvl w:ilvl="5" w:tplc="4DF2B228">
      <w:start w:val="1"/>
      <w:numFmt w:val="lowerRoman"/>
      <w:lvlText w:val="%6."/>
      <w:lvlJc w:val="right"/>
      <w:pPr>
        <w:ind w:left="3960" w:hanging="180"/>
      </w:pPr>
    </w:lvl>
    <w:lvl w:ilvl="6" w:tplc="5798DD2C">
      <w:start w:val="1"/>
      <w:numFmt w:val="decimal"/>
      <w:lvlText w:val="%7."/>
      <w:lvlJc w:val="left"/>
      <w:pPr>
        <w:ind w:left="4680" w:hanging="360"/>
      </w:pPr>
    </w:lvl>
    <w:lvl w:ilvl="7" w:tplc="92181DCA">
      <w:start w:val="1"/>
      <w:numFmt w:val="lowerLetter"/>
      <w:lvlText w:val="%8."/>
      <w:lvlJc w:val="left"/>
      <w:pPr>
        <w:ind w:left="5400" w:hanging="360"/>
      </w:pPr>
    </w:lvl>
    <w:lvl w:ilvl="8" w:tplc="0F3CBCB6">
      <w:start w:val="1"/>
      <w:numFmt w:val="lowerRoman"/>
      <w:lvlText w:val="%9."/>
      <w:lvlJc w:val="right"/>
      <w:pPr>
        <w:ind w:left="6120" w:hanging="180"/>
      </w:pPr>
    </w:lvl>
  </w:abstractNum>
  <w:abstractNum w:abstractNumId="21" w15:restartNumberingAfterBreak="0">
    <w:nsid w:val="55E7498B"/>
    <w:multiLevelType w:val="hybridMultilevel"/>
    <w:tmpl w:val="44BC5BC6"/>
    <w:lvl w:ilvl="0" w:tplc="3DE8738E">
      <w:start w:val="1"/>
      <w:numFmt w:val="decimal"/>
      <w:lvlText w:val="%1."/>
      <w:lvlJc w:val="left"/>
      <w:pPr>
        <w:ind w:left="360" w:hanging="360"/>
      </w:pPr>
      <w:rPr>
        <w:rFonts w:hint="default"/>
      </w:rPr>
    </w:lvl>
    <w:lvl w:ilvl="1" w:tplc="75D03692">
      <w:start w:val="1"/>
      <w:numFmt w:val="lowerLetter"/>
      <w:lvlText w:val="%2."/>
      <w:lvlJc w:val="left"/>
      <w:pPr>
        <w:ind w:left="1080" w:hanging="360"/>
      </w:pPr>
    </w:lvl>
    <w:lvl w:ilvl="2" w:tplc="05107686">
      <w:start w:val="1"/>
      <w:numFmt w:val="lowerRoman"/>
      <w:lvlText w:val="%3."/>
      <w:lvlJc w:val="right"/>
      <w:pPr>
        <w:ind w:left="1800" w:hanging="180"/>
      </w:pPr>
    </w:lvl>
    <w:lvl w:ilvl="3" w:tplc="560203AA">
      <w:start w:val="1"/>
      <w:numFmt w:val="decimal"/>
      <w:lvlText w:val="%4."/>
      <w:lvlJc w:val="left"/>
      <w:pPr>
        <w:ind w:left="2520" w:hanging="360"/>
      </w:pPr>
    </w:lvl>
    <w:lvl w:ilvl="4" w:tplc="DCE4DB06">
      <w:start w:val="1"/>
      <w:numFmt w:val="lowerLetter"/>
      <w:lvlText w:val="%5."/>
      <w:lvlJc w:val="left"/>
      <w:pPr>
        <w:ind w:left="3240" w:hanging="360"/>
      </w:pPr>
    </w:lvl>
    <w:lvl w:ilvl="5" w:tplc="ED380EE2">
      <w:start w:val="1"/>
      <w:numFmt w:val="lowerRoman"/>
      <w:lvlText w:val="%6."/>
      <w:lvlJc w:val="right"/>
      <w:pPr>
        <w:ind w:left="3960" w:hanging="180"/>
      </w:pPr>
    </w:lvl>
    <w:lvl w:ilvl="6" w:tplc="3626C2E8">
      <w:start w:val="1"/>
      <w:numFmt w:val="decimal"/>
      <w:lvlText w:val="%7."/>
      <w:lvlJc w:val="left"/>
      <w:pPr>
        <w:ind w:left="4680" w:hanging="360"/>
      </w:pPr>
    </w:lvl>
    <w:lvl w:ilvl="7" w:tplc="CFF474FA">
      <w:start w:val="1"/>
      <w:numFmt w:val="lowerLetter"/>
      <w:lvlText w:val="%8."/>
      <w:lvlJc w:val="left"/>
      <w:pPr>
        <w:ind w:left="5400" w:hanging="360"/>
      </w:pPr>
    </w:lvl>
    <w:lvl w:ilvl="8" w:tplc="2CF07B34">
      <w:start w:val="1"/>
      <w:numFmt w:val="lowerRoman"/>
      <w:lvlText w:val="%9."/>
      <w:lvlJc w:val="right"/>
      <w:pPr>
        <w:ind w:left="6120" w:hanging="180"/>
      </w:pPr>
    </w:lvl>
  </w:abstractNum>
  <w:abstractNum w:abstractNumId="22" w15:restartNumberingAfterBreak="0">
    <w:nsid w:val="5CED37E2"/>
    <w:multiLevelType w:val="hybridMultilevel"/>
    <w:tmpl w:val="310C12D2"/>
    <w:lvl w:ilvl="0" w:tplc="8394524E">
      <w:start w:val="1"/>
      <w:numFmt w:val="bullet"/>
      <w:lvlText w:val=""/>
      <w:lvlJc w:val="left"/>
      <w:pPr>
        <w:tabs>
          <w:tab w:val="num" w:pos="926"/>
        </w:tabs>
        <w:ind w:left="926" w:hanging="360"/>
      </w:pPr>
      <w:rPr>
        <w:rFonts w:ascii="Symbol" w:hAnsi="Symbol" w:hint="default"/>
      </w:rPr>
    </w:lvl>
    <w:lvl w:ilvl="1" w:tplc="005E970E">
      <w:start w:val="1"/>
      <w:numFmt w:val="bullet"/>
      <w:lvlText w:val="o"/>
      <w:lvlJc w:val="left"/>
      <w:pPr>
        <w:ind w:left="1440" w:hanging="360"/>
      </w:pPr>
      <w:rPr>
        <w:rFonts w:ascii="Courier New" w:eastAsia="Courier New" w:hAnsi="Courier New" w:cs="Courier New" w:hint="default"/>
      </w:rPr>
    </w:lvl>
    <w:lvl w:ilvl="2" w:tplc="955A241E">
      <w:start w:val="1"/>
      <w:numFmt w:val="bullet"/>
      <w:lvlText w:val="§"/>
      <w:lvlJc w:val="left"/>
      <w:pPr>
        <w:ind w:left="2160" w:hanging="360"/>
      </w:pPr>
      <w:rPr>
        <w:rFonts w:ascii="Wingdings" w:eastAsia="Wingdings" w:hAnsi="Wingdings" w:cs="Wingdings" w:hint="default"/>
      </w:rPr>
    </w:lvl>
    <w:lvl w:ilvl="3" w:tplc="DCE6F646">
      <w:start w:val="1"/>
      <w:numFmt w:val="bullet"/>
      <w:lvlText w:val="·"/>
      <w:lvlJc w:val="left"/>
      <w:pPr>
        <w:ind w:left="2880" w:hanging="360"/>
      </w:pPr>
      <w:rPr>
        <w:rFonts w:ascii="Symbol" w:eastAsia="Symbol" w:hAnsi="Symbol" w:cs="Symbol" w:hint="default"/>
      </w:rPr>
    </w:lvl>
    <w:lvl w:ilvl="4" w:tplc="61A44AB0">
      <w:start w:val="1"/>
      <w:numFmt w:val="bullet"/>
      <w:lvlText w:val="o"/>
      <w:lvlJc w:val="left"/>
      <w:pPr>
        <w:ind w:left="3600" w:hanging="360"/>
      </w:pPr>
      <w:rPr>
        <w:rFonts w:ascii="Courier New" w:eastAsia="Courier New" w:hAnsi="Courier New" w:cs="Courier New" w:hint="default"/>
      </w:rPr>
    </w:lvl>
    <w:lvl w:ilvl="5" w:tplc="C3029DE2">
      <w:start w:val="1"/>
      <w:numFmt w:val="bullet"/>
      <w:lvlText w:val="§"/>
      <w:lvlJc w:val="left"/>
      <w:pPr>
        <w:ind w:left="4320" w:hanging="360"/>
      </w:pPr>
      <w:rPr>
        <w:rFonts w:ascii="Wingdings" w:eastAsia="Wingdings" w:hAnsi="Wingdings" w:cs="Wingdings" w:hint="default"/>
      </w:rPr>
    </w:lvl>
    <w:lvl w:ilvl="6" w:tplc="5B06578A">
      <w:start w:val="1"/>
      <w:numFmt w:val="bullet"/>
      <w:lvlText w:val="·"/>
      <w:lvlJc w:val="left"/>
      <w:pPr>
        <w:ind w:left="5040" w:hanging="360"/>
      </w:pPr>
      <w:rPr>
        <w:rFonts w:ascii="Symbol" w:eastAsia="Symbol" w:hAnsi="Symbol" w:cs="Symbol" w:hint="default"/>
      </w:rPr>
    </w:lvl>
    <w:lvl w:ilvl="7" w:tplc="C770BAF2">
      <w:start w:val="1"/>
      <w:numFmt w:val="bullet"/>
      <w:lvlText w:val="o"/>
      <w:lvlJc w:val="left"/>
      <w:pPr>
        <w:ind w:left="5760" w:hanging="360"/>
      </w:pPr>
      <w:rPr>
        <w:rFonts w:ascii="Courier New" w:eastAsia="Courier New" w:hAnsi="Courier New" w:cs="Courier New" w:hint="default"/>
      </w:rPr>
    </w:lvl>
    <w:lvl w:ilvl="8" w:tplc="6F40720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6253575F"/>
    <w:multiLevelType w:val="hybridMultilevel"/>
    <w:tmpl w:val="1B68D8EE"/>
    <w:lvl w:ilvl="0" w:tplc="CBC01DF4">
      <w:start w:val="1"/>
      <w:numFmt w:val="decimal"/>
      <w:lvlText w:val="%1."/>
      <w:lvlJc w:val="left"/>
      <w:pPr>
        <w:ind w:left="360" w:hanging="360"/>
      </w:pPr>
      <w:rPr>
        <w:rFonts w:hint="default"/>
      </w:rPr>
    </w:lvl>
    <w:lvl w:ilvl="1" w:tplc="7A9C40D6">
      <w:start w:val="1"/>
      <w:numFmt w:val="lowerLetter"/>
      <w:lvlText w:val="%2."/>
      <w:lvlJc w:val="left"/>
      <w:pPr>
        <w:ind w:left="1080" w:hanging="360"/>
      </w:pPr>
    </w:lvl>
    <w:lvl w:ilvl="2" w:tplc="ABF08FEC">
      <w:start w:val="1"/>
      <w:numFmt w:val="lowerRoman"/>
      <w:lvlText w:val="%3."/>
      <w:lvlJc w:val="right"/>
      <w:pPr>
        <w:ind w:left="1800" w:hanging="180"/>
      </w:pPr>
    </w:lvl>
    <w:lvl w:ilvl="3" w:tplc="DC9A8226">
      <w:start w:val="1"/>
      <w:numFmt w:val="decimal"/>
      <w:lvlText w:val="%4."/>
      <w:lvlJc w:val="left"/>
      <w:pPr>
        <w:ind w:left="2520" w:hanging="360"/>
      </w:pPr>
    </w:lvl>
    <w:lvl w:ilvl="4" w:tplc="5F388234">
      <w:start w:val="1"/>
      <w:numFmt w:val="lowerLetter"/>
      <w:lvlText w:val="%5."/>
      <w:lvlJc w:val="left"/>
      <w:pPr>
        <w:ind w:left="3240" w:hanging="360"/>
      </w:pPr>
    </w:lvl>
    <w:lvl w:ilvl="5" w:tplc="99BA1988">
      <w:start w:val="1"/>
      <w:numFmt w:val="lowerRoman"/>
      <w:lvlText w:val="%6."/>
      <w:lvlJc w:val="right"/>
      <w:pPr>
        <w:ind w:left="3960" w:hanging="180"/>
      </w:pPr>
    </w:lvl>
    <w:lvl w:ilvl="6" w:tplc="F55E9810">
      <w:start w:val="1"/>
      <w:numFmt w:val="decimal"/>
      <w:lvlText w:val="%7."/>
      <w:lvlJc w:val="left"/>
      <w:pPr>
        <w:ind w:left="4680" w:hanging="360"/>
      </w:pPr>
    </w:lvl>
    <w:lvl w:ilvl="7" w:tplc="3774D5D4">
      <w:start w:val="1"/>
      <w:numFmt w:val="lowerLetter"/>
      <w:lvlText w:val="%8."/>
      <w:lvlJc w:val="left"/>
      <w:pPr>
        <w:ind w:left="5400" w:hanging="360"/>
      </w:pPr>
    </w:lvl>
    <w:lvl w:ilvl="8" w:tplc="DF30C152">
      <w:start w:val="1"/>
      <w:numFmt w:val="lowerRoman"/>
      <w:lvlText w:val="%9."/>
      <w:lvlJc w:val="right"/>
      <w:pPr>
        <w:ind w:left="6120" w:hanging="180"/>
      </w:pPr>
    </w:lvl>
  </w:abstractNum>
  <w:abstractNum w:abstractNumId="24" w15:restartNumberingAfterBreak="0">
    <w:nsid w:val="629538CF"/>
    <w:multiLevelType w:val="hybridMultilevel"/>
    <w:tmpl w:val="5D9A6740"/>
    <w:lvl w:ilvl="0" w:tplc="772EAFB6">
      <w:start w:val="1"/>
      <w:numFmt w:val="decimal"/>
      <w:lvlText w:val="%1."/>
      <w:lvlJc w:val="left"/>
      <w:pPr>
        <w:ind w:left="720" w:hanging="360"/>
      </w:pPr>
      <w:rPr>
        <w:rFonts w:hint="default"/>
      </w:rPr>
    </w:lvl>
    <w:lvl w:ilvl="1" w:tplc="8324A37C">
      <w:start w:val="1"/>
      <w:numFmt w:val="lowerLetter"/>
      <w:lvlText w:val="%2."/>
      <w:lvlJc w:val="left"/>
      <w:pPr>
        <w:ind w:left="1440" w:hanging="360"/>
      </w:pPr>
    </w:lvl>
    <w:lvl w:ilvl="2" w:tplc="44ECA7C6">
      <w:start w:val="1"/>
      <w:numFmt w:val="lowerRoman"/>
      <w:lvlText w:val="%3."/>
      <w:lvlJc w:val="right"/>
      <w:pPr>
        <w:ind w:left="2160" w:hanging="180"/>
      </w:pPr>
    </w:lvl>
    <w:lvl w:ilvl="3" w:tplc="ECBECA0A">
      <w:start w:val="1"/>
      <w:numFmt w:val="decimal"/>
      <w:lvlText w:val="%4."/>
      <w:lvlJc w:val="left"/>
      <w:pPr>
        <w:ind w:left="2880" w:hanging="360"/>
      </w:pPr>
    </w:lvl>
    <w:lvl w:ilvl="4" w:tplc="5F64E612">
      <w:start w:val="1"/>
      <w:numFmt w:val="lowerLetter"/>
      <w:lvlText w:val="%5."/>
      <w:lvlJc w:val="left"/>
      <w:pPr>
        <w:ind w:left="3600" w:hanging="360"/>
      </w:pPr>
    </w:lvl>
    <w:lvl w:ilvl="5" w:tplc="BEB80DD2">
      <w:start w:val="1"/>
      <w:numFmt w:val="lowerRoman"/>
      <w:lvlText w:val="%6."/>
      <w:lvlJc w:val="right"/>
      <w:pPr>
        <w:ind w:left="4320" w:hanging="180"/>
      </w:pPr>
    </w:lvl>
    <w:lvl w:ilvl="6" w:tplc="741E26F6">
      <w:start w:val="1"/>
      <w:numFmt w:val="decimal"/>
      <w:lvlText w:val="%7."/>
      <w:lvlJc w:val="left"/>
      <w:pPr>
        <w:ind w:left="5040" w:hanging="360"/>
      </w:pPr>
    </w:lvl>
    <w:lvl w:ilvl="7" w:tplc="FB5EF3EA">
      <w:start w:val="1"/>
      <w:numFmt w:val="lowerLetter"/>
      <w:lvlText w:val="%8."/>
      <w:lvlJc w:val="left"/>
      <w:pPr>
        <w:ind w:left="5760" w:hanging="360"/>
      </w:pPr>
    </w:lvl>
    <w:lvl w:ilvl="8" w:tplc="E26869C4">
      <w:start w:val="1"/>
      <w:numFmt w:val="lowerRoman"/>
      <w:lvlText w:val="%9."/>
      <w:lvlJc w:val="right"/>
      <w:pPr>
        <w:ind w:left="6480" w:hanging="180"/>
      </w:pPr>
    </w:lvl>
  </w:abstractNum>
  <w:abstractNum w:abstractNumId="25" w15:restartNumberingAfterBreak="0">
    <w:nsid w:val="69372C45"/>
    <w:multiLevelType w:val="hybridMultilevel"/>
    <w:tmpl w:val="FD7E57CC"/>
    <w:lvl w:ilvl="0" w:tplc="B73E4286">
      <w:start w:val="1"/>
      <w:numFmt w:val="decimal"/>
      <w:lvlText w:val="%1."/>
      <w:lvlJc w:val="left"/>
      <w:pPr>
        <w:ind w:left="720" w:hanging="360"/>
      </w:pPr>
    </w:lvl>
    <w:lvl w:ilvl="1" w:tplc="7B6C68CE">
      <w:start w:val="1"/>
      <w:numFmt w:val="lowerLetter"/>
      <w:lvlText w:val="%2."/>
      <w:lvlJc w:val="left"/>
      <w:pPr>
        <w:ind w:left="1440" w:hanging="360"/>
      </w:pPr>
    </w:lvl>
    <w:lvl w:ilvl="2" w:tplc="449C8008">
      <w:start w:val="1"/>
      <w:numFmt w:val="lowerRoman"/>
      <w:lvlText w:val="%3."/>
      <w:lvlJc w:val="right"/>
      <w:pPr>
        <w:ind w:left="2160" w:hanging="180"/>
      </w:pPr>
    </w:lvl>
    <w:lvl w:ilvl="3" w:tplc="58C6091A">
      <w:start w:val="1"/>
      <w:numFmt w:val="decimal"/>
      <w:lvlText w:val="%4."/>
      <w:lvlJc w:val="left"/>
      <w:pPr>
        <w:ind w:left="2880" w:hanging="360"/>
      </w:pPr>
    </w:lvl>
    <w:lvl w:ilvl="4" w:tplc="710AE8B4">
      <w:start w:val="1"/>
      <w:numFmt w:val="lowerLetter"/>
      <w:lvlText w:val="%5."/>
      <w:lvlJc w:val="left"/>
      <w:pPr>
        <w:ind w:left="3600" w:hanging="360"/>
      </w:pPr>
    </w:lvl>
    <w:lvl w:ilvl="5" w:tplc="F8905542">
      <w:start w:val="1"/>
      <w:numFmt w:val="lowerRoman"/>
      <w:lvlText w:val="%6."/>
      <w:lvlJc w:val="right"/>
      <w:pPr>
        <w:ind w:left="4320" w:hanging="180"/>
      </w:pPr>
    </w:lvl>
    <w:lvl w:ilvl="6" w:tplc="50505B4C">
      <w:start w:val="1"/>
      <w:numFmt w:val="decimal"/>
      <w:lvlText w:val="%7."/>
      <w:lvlJc w:val="left"/>
      <w:pPr>
        <w:ind w:left="5040" w:hanging="360"/>
      </w:pPr>
    </w:lvl>
    <w:lvl w:ilvl="7" w:tplc="DF404FCE">
      <w:start w:val="1"/>
      <w:numFmt w:val="lowerLetter"/>
      <w:lvlText w:val="%8."/>
      <w:lvlJc w:val="left"/>
      <w:pPr>
        <w:ind w:left="5760" w:hanging="360"/>
      </w:pPr>
    </w:lvl>
    <w:lvl w:ilvl="8" w:tplc="F3D84424">
      <w:start w:val="1"/>
      <w:numFmt w:val="lowerRoman"/>
      <w:lvlText w:val="%9."/>
      <w:lvlJc w:val="right"/>
      <w:pPr>
        <w:ind w:left="6480" w:hanging="180"/>
      </w:pPr>
    </w:lvl>
  </w:abstractNum>
  <w:abstractNum w:abstractNumId="26" w15:restartNumberingAfterBreak="0">
    <w:nsid w:val="6B114BFE"/>
    <w:multiLevelType w:val="hybridMultilevel"/>
    <w:tmpl w:val="41303F98"/>
    <w:lvl w:ilvl="0" w:tplc="2F729116">
      <w:start w:val="1"/>
      <w:numFmt w:val="decimal"/>
      <w:pStyle w:val="TEBISIONummerierung"/>
      <w:lvlText w:val="%1."/>
      <w:lvlJc w:val="left"/>
      <w:pPr>
        <w:ind w:left="720" w:hanging="360"/>
      </w:pPr>
      <w:rPr>
        <w:rFonts w:hint="default"/>
      </w:rPr>
    </w:lvl>
    <w:lvl w:ilvl="1" w:tplc="963E6256">
      <w:start w:val="1"/>
      <w:numFmt w:val="lowerLetter"/>
      <w:lvlText w:val="%2."/>
      <w:lvlJc w:val="left"/>
      <w:pPr>
        <w:ind w:left="1440" w:hanging="360"/>
      </w:pPr>
    </w:lvl>
    <w:lvl w:ilvl="2" w:tplc="DDD0F006">
      <w:start w:val="1"/>
      <w:numFmt w:val="lowerRoman"/>
      <w:lvlText w:val="%3."/>
      <w:lvlJc w:val="right"/>
      <w:pPr>
        <w:ind w:left="2160" w:hanging="180"/>
      </w:pPr>
    </w:lvl>
    <w:lvl w:ilvl="3" w:tplc="D5C0AA40">
      <w:start w:val="1"/>
      <w:numFmt w:val="decimal"/>
      <w:lvlText w:val="%4."/>
      <w:lvlJc w:val="left"/>
      <w:pPr>
        <w:ind w:left="2880" w:hanging="360"/>
      </w:pPr>
    </w:lvl>
    <w:lvl w:ilvl="4" w:tplc="EFE25ABC">
      <w:start w:val="1"/>
      <w:numFmt w:val="lowerLetter"/>
      <w:lvlText w:val="%5."/>
      <w:lvlJc w:val="left"/>
      <w:pPr>
        <w:ind w:left="3600" w:hanging="360"/>
      </w:pPr>
    </w:lvl>
    <w:lvl w:ilvl="5" w:tplc="43A22CB8">
      <w:start w:val="1"/>
      <w:numFmt w:val="lowerRoman"/>
      <w:lvlText w:val="%6."/>
      <w:lvlJc w:val="right"/>
      <w:pPr>
        <w:ind w:left="4320" w:hanging="180"/>
      </w:pPr>
    </w:lvl>
    <w:lvl w:ilvl="6" w:tplc="FE582D8C">
      <w:start w:val="1"/>
      <w:numFmt w:val="decimal"/>
      <w:lvlText w:val="%7."/>
      <w:lvlJc w:val="left"/>
      <w:pPr>
        <w:ind w:left="5040" w:hanging="360"/>
      </w:pPr>
    </w:lvl>
    <w:lvl w:ilvl="7" w:tplc="DB7845B6">
      <w:start w:val="1"/>
      <w:numFmt w:val="lowerLetter"/>
      <w:lvlText w:val="%8."/>
      <w:lvlJc w:val="left"/>
      <w:pPr>
        <w:ind w:left="5760" w:hanging="360"/>
      </w:pPr>
    </w:lvl>
    <w:lvl w:ilvl="8" w:tplc="A51C9EAC">
      <w:start w:val="1"/>
      <w:numFmt w:val="lowerRoman"/>
      <w:lvlText w:val="%9."/>
      <w:lvlJc w:val="right"/>
      <w:pPr>
        <w:ind w:left="6480" w:hanging="180"/>
      </w:pPr>
    </w:lvl>
  </w:abstractNum>
  <w:abstractNum w:abstractNumId="27" w15:restartNumberingAfterBreak="0">
    <w:nsid w:val="6DA4733C"/>
    <w:multiLevelType w:val="hybridMultilevel"/>
    <w:tmpl w:val="28D6E9B0"/>
    <w:lvl w:ilvl="0" w:tplc="8E68B9B6">
      <w:start w:val="1"/>
      <w:numFmt w:val="bullet"/>
      <w:lvlText w:val="-"/>
      <w:lvlJc w:val="left"/>
      <w:pPr>
        <w:ind w:left="720" w:hanging="360"/>
      </w:pPr>
      <w:rPr>
        <w:rFonts w:ascii="Calibri" w:eastAsia="Times New Roman" w:hAnsi="Calibri" w:cs="Calibri" w:hint="default"/>
      </w:rPr>
    </w:lvl>
    <w:lvl w:ilvl="1" w:tplc="0AB88E3E">
      <w:start w:val="1"/>
      <w:numFmt w:val="bullet"/>
      <w:lvlText w:val="o"/>
      <w:lvlJc w:val="left"/>
      <w:pPr>
        <w:ind w:left="1440" w:hanging="360"/>
      </w:pPr>
      <w:rPr>
        <w:rFonts w:ascii="Courier New" w:hAnsi="Courier New" w:cs="Courier New" w:hint="default"/>
      </w:rPr>
    </w:lvl>
    <w:lvl w:ilvl="2" w:tplc="5ED815F8">
      <w:start w:val="1"/>
      <w:numFmt w:val="bullet"/>
      <w:lvlText w:val=""/>
      <w:lvlJc w:val="left"/>
      <w:pPr>
        <w:ind w:left="2160" w:hanging="360"/>
      </w:pPr>
      <w:rPr>
        <w:rFonts w:ascii="Wingdings" w:hAnsi="Wingdings" w:hint="default"/>
      </w:rPr>
    </w:lvl>
    <w:lvl w:ilvl="3" w:tplc="1A989F0E">
      <w:start w:val="1"/>
      <w:numFmt w:val="bullet"/>
      <w:lvlText w:val=""/>
      <w:lvlJc w:val="left"/>
      <w:pPr>
        <w:ind w:left="2880" w:hanging="360"/>
      </w:pPr>
      <w:rPr>
        <w:rFonts w:ascii="Symbol" w:hAnsi="Symbol" w:hint="default"/>
      </w:rPr>
    </w:lvl>
    <w:lvl w:ilvl="4" w:tplc="5B50862A">
      <w:start w:val="1"/>
      <w:numFmt w:val="bullet"/>
      <w:lvlText w:val="o"/>
      <w:lvlJc w:val="left"/>
      <w:pPr>
        <w:ind w:left="3600" w:hanging="360"/>
      </w:pPr>
      <w:rPr>
        <w:rFonts w:ascii="Courier New" w:hAnsi="Courier New" w:cs="Courier New" w:hint="default"/>
      </w:rPr>
    </w:lvl>
    <w:lvl w:ilvl="5" w:tplc="86F6143E">
      <w:start w:val="1"/>
      <w:numFmt w:val="bullet"/>
      <w:lvlText w:val=""/>
      <w:lvlJc w:val="left"/>
      <w:pPr>
        <w:ind w:left="4320" w:hanging="360"/>
      </w:pPr>
      <w:rPr>
        <w:rFonts w:ascii="Wingdings" w:hAnsi="Wingdings" w:hint="default"/>
      </w:rPr>
    </w:lvl>
    <w:lvl w:ilvl="6" w:tplc="DAE40184">
      <w:start w:val="1"/>
      <w:numFmt w:val="bullet"/>
      <w:lvlText w:val=""/>
      <w:lvlJc w:val="left"/>
      <w:pPr>
        <w:ind w:left="5040" w:hanging="360"/>
      </w:pPr>
      <w:rPr>
        <w:rFonts w:ascii="Symbol" w:hAnsi="Symbol" w:hint="default"/>
      </w:rPr>
    </w:lvl>
    <w:lvl w:ilvl="7" w:tplc="A120F766">
      <w:start w:val="1"/>
      <w:numFmt w:val="bullet"/>
      <w:lvlText w:val="o"/>
      <w:lvlJc w:val="left"/>
      <w:pPr>
        <w:ind w:left="5760" w:hanging="360"/>
      </w:pPr>
      <w:rPr>
        <w:rFonts w:ascii="Courier New" w:hAnsi="Courier New" w:cs="Courier New" w:hint="default"/>
      </w:rPr>
    </w:lvl>
    <w:lvl w:ilvl="8" w:tplc="CF744DB0">
      <w:start w:val="1"/>
      <w:numFmt w:val="bullet"/>
      <w:lvlText w:val=""/>
      <w:lvlJc w:val="left"/>
      <w:pPr>
        <w:ind w:left="6480" w:hanging="360"/>
      </w:pPr>
      <w:rPr>
        <w:rFonts w:ascii="Wingdings" w:hAnsi="Wingdings" w:hint="default"/>
      </w:rPr>
    </w:lvl>
  </w:abstractNum>
  <w:abstractNum w:abstractNumId="28" w15:restartNumberingAfterBreak="0">
    <w:nsid w:val="6EB90FB7"/>
    <w:multiLevelType w:val="hybridMultilevel"/>
    <w:tmpl w:val="042C535C"/>
    <w:lvl w:ilvl="0" w:tplc="7EB0AECE">
      <w:start w:val="1"/>
      <w:numFmt w:val="decimal"/>
      <w:lvlText w:val="%1."/>
      <w:lvlJc w:val="left"/>
      <w:pPr>
        <w:ind w:left="720" w:hanging="360"/>
      </w:pPr>
      <w:rPr>
        <w:rFonts w:hint="default"/>
      </w:rPr>
    </w:lvl>
    <w:lvl w:ilvl="1" w:tplc="833889D8">
      <w:start w:val="1"/>
      <w:numFmt w:val="bullet"/>
      <w:lvlText w:val="o"/>
      <w:lvlJc w:val="left"/>
      <w:pPr>
        <w:ind w:left="1440" w:hanging="360"/>
      </w:pPr>
      <w:rPr>
        <w:rFonts w:ascii="Courier New" w:hAnsi="Courier New" w:cs="Courier New" w:hint="default"/>
      </w:rPr>
    </w:lvl>
    <w:lvl w:ilvl="2" w:tplc="B4026894">
      <w:start w:val="1"/>
      <w:numFmt w:val="bullet"/>
      <w:lvlText w:val=""/>
      <w:lvlJc w:val="left"/>
      <w:pPr>
        <w:ind w:left="2160" w:hanging="360"/>
      </w:pPr>
      <w:rPr>
        <w:rFonts w:ascii="Wingdings" w:hAnsi="Wingdings" w:hint="default"/>
      </w:rPr>
    </w:lvl>
    <w:lvl w:ilvl="3" w:tplc="74881394">
      <w:start w:val="1"/>
      <w:numFmt w:val="bullet"/>
      <w:lvlText w:val=""/>
      <w:lvlJc w:val="left"/>
      <w:pPr>
        <w:ind w:left="2880" w:hanging="360"/>
      </w:pPr>
      <w:rPr>
        <w:rFonts w:ascii="Symbol" w:hAnsi="Symbol" w:hint="default"/>
      </w:rPr>
    </w:lvl>
    <w:lvl w:ilvl="4" w:tplc="5FE69020">
      <w:start w:val="1"/>
      <w:numFmt w:val="bullet"/>
      <w:lvlText w:val="o"/>
      <w:lvlJc w:val="left"/>
      <w:pPr>
        <w:ind w:left="3600" w:hanging="360"/>
      </w:pPr>
      <w:rPr>
        <w:rFonts w:ascii="Courier New" w:hAnsi="Courier New" w:cs="Courier New" w:hint="default"/>
      </w:rPr>
    </w:lvl>
    <w:lvl w:ilvl="5" w:tplc="9B6E642E">
      <w:start w:val="1"/>
      <w:numFmt w:val="bullet"/>
      <w:lvlText w:val=""/>
      <w:lvlJc w:val="left"/>
      <w:pPr>
        <w:ind w:left="4320" w:hanging="360"/>
      </w:pPr>
      <w:rPr>
        <w:rFonts w:ascii="Wingdings" w:hAnsi="Wingdings" w:hint="default"/>
      </w:rPr>
    </w:lvl>
    <w:lvl w:ilvl="6" w:tplc="B9184FB6">
      <w:start w:val="1"/>
      <w:numFmt w:val="bullet"/>
      <w:lvlText w:val=""/>
      <w:lvlJc w:val="left"/>
      <w:pPr>
        <w:ind w:left="5040" w:hanging="360"/>
      </w:pPr>
      <w:rPr>
        <w:rFonts w:ascii="Symbol" w:hAnsi="Symbol" w:hint="default"/>
      </w:rPr>
    </w:lvl>
    <w:lvl w:ilvl="7" w:tplc="56E4E41C">
      <w:start w:val="1"/>
      <w:numFmt w:val="bullet"/>
      <w:lvlText w:val="o"/>
      <w:lvlJc w:val="left"/>
      <w:pPr>
        <w:ind w:left="5760" w:hanging="360"/>
      </w:pPr>
      <w:rPr>
        <w:rFonts w:ascii="Courier New" w:hAnsi="Courier New" w:cs="Courier New" w:hint="default"/>
      </w:rPr>
    </w:lvl>
    <w:lvl w:ilvl="8" w:tplc="B546E3F0">
      <w:start w:val="1"/>
      <w:numFmt w:val="bullet"/>
      <w:lvlText w:val=""/>
      <w:lvlJc w:val="left"/>
      <w:pPr>
        <w:ind w:left="6480" w:hanging="360"/>
      </w:pPr>
      <w:rPr>
        <w:rFonts w:ascii="Wingdings" w:hAnsi="Wingdings" w:hint="default"/>
      </w:rPr>
    </w:lvl>
  </w:abstractNum>
  <w:abstractNum w:abstractNumId="29" w15:restartNumberingAfterBreak="0">
    <w:nsid w:val="6F1010DF"/>
    <w:multiLevelType w:val="hybridMultilevel"/>
    <w:tmpl w:val="D78E0EEE"/>
    <w:lvl w:ilvl="0" w:tplc="01B0F6CC">
      <w:start w:val="1"/>
      <w:numFmt w:val="bullet"/>
      <w:lvlText w:val=""/>
      <w:lvlJc w:val="left"/>
      <w:pPr>
        <w:tabs>
          <w:tab w:val="num" w:pos="643"/>
        </w:tabs>
        <w:ind w:left="643" w:hanging="360"/>
      </w:pPr>
      <w:rPr>
        <w:rFonts w:ascii="Symbol" w:hAnsi="Symbol" w:hint="default"/>
      </w:rPr>
    </w:lvl>
    <w:lvl w:ilvl="1" w:tplc="831A215C">
      <w:start w:val="1"/>
      <w:numFmt w:val="bullet"/>
      <w:lvlText w:val="o"/>
      <w:lvlJc w:val="left"/>
      <w:pPr>
        <w:ind w:left="1440" w:hanging="360"/>
      </w:pPr>
      <w:rPr>
        <w:rFonts w:ascii="Courier New" w:eastAsia="Courier New" w:hAnsi="Courier New" w:cs="Courier New" w:hint="default"/>
      </w:rPr>
    </w:lvl>
    <w:lvl w:ilvl="2" w:tplc="15EC8362">
      <w:start w:val="1"/>
      <w:numFmt w:val="bullet"/>
      <w:lvlText w:val="§"/>
      <w:lvlJc w:val="left"/>
      <w:pPr>
        <w:ind w:left="2160" w:hanging="360"/>
      </w:pPr>
      <w:rPr>
        <w:rFonts w:ascii="Wingdings" w:eastAsia="Wingdings" w:hAnsi="Wingdings" w:cs="Wingdings" w:hint="default"/>
      </w:rPr>
    </w:lvl>
    <w:lvl w:ilvl="3" w:tplc="B70268CA">
      <w:start w:val="1"/>
      <w:numFmt w:val="bullet"/>
      <w:lvlText w:val="·"/>
      <w:lvlJc w:val="left"/>
      <w:pPr>
        <w:ind w:left="2880" w:hanging="360"/>
      </w:pPr>
      <w:rPr>
        <w:rFonts w:ascii="Symbol" w:eastAsia="Symbol" w:hAnsi="Symbol" w:cs="Symbol" w:hint="default"/>
      </w:rPr>
    </w:lvl>
    <w:lvl w:ilvl="4" w:tplc="8E8E791E">
      <w:start w:val="1"/>
      <w:numFmt w:val="bullet"/>
      <w:lvlText w:val="o"/>
      <w:lvlJc w:val="left"/>
      <w:pPr>
        <w:ind w:left="3600" w:hanging="360"/>
      </w:pPr>
      <w:rPr>
        <w:rFonts w:ascii="Courier New" w:eastAsia="Courier New" w:hAnsi="Courier New" w:cs="Courier New" w:hint="default"/>
      </w:rPr>
    </w:lvl>
    <w:lvl w:ilvl="5" w:tplc="EC841B6E">
      <w:start w:val="1"/>
      <w:numFmt w:val="bullet"/>
      <w:lvlText w:val="§"/>
      <w:lvlJc w:val="left"/>
      <w:pPr>
        <w:ind w:left="4320" w:hanging="360"/>
      </w:pPr>
      <w:rPr>
        <w:rFonts w:ascii="Wingdings" w:eastAsia="Wingdings" w:hAnsi="Wingdings" w:cs="Wingdings" w:hint="default"/>
      </w:rPr>
    </w:lvl>
    <w:lvl w:ilvl="6" w:tplc="B4B4EB62">
      <w:start w:val="1"/>
      <w:numFmt w:val="bullet"/>
      <w:lvlText w:val="·"/>
      <w:lvlJc w:val="left"/>
      <w:pPr>
        <w:ind w:left="5040" w:hanging="360"/>
      </w:pPr>
      <w:rPr>
        <w:rFonts w:ascii="Symbol" w:eastAsia="Symbol" w:hAnsi="Symbol" w:cs="Symbol" w:hint="default"/>
      </w:rPr>
    </w:lvl>
    <w:lvl w:ilvl="7" w:tplc="CF4A0054">
      <w:start w:val="1"/>
      <w:numFmt w:val="bullet"/>
      <w:lvlText w:val="o"/>
      <w:lvlJc w:val="left"/>
      <w:pPr>
        <w:ind w:left="5760" w:hanging="360"/>
      </w:pPr>
      <w:rPr>
        <w:rFonts w:ascii="Courier New" w:eastAsia="Courier New" w:hAnsi="Courier New" w:cs="Courier New" w:hint="default"/>
      </w:rPr>
    </w:lvl>
    <w:lvl w:ilvl="8" w:tplc="D012CFA2">
      <w:start w:val="1"/>
      <w:numFmt w:val="bullet"/>
      <w:lvlText w:val="§"/>
      <w:lvlJc w:val="left"/>
      <w:pPr>
        <w:ind w:left="6480" w:hanging="360"/>
      </w:pPr>
      <w:rPr>
        <w:rFonts w:ascii="Wingdings" w:eastAsia="Wingdings" w:hAnsi="Wingdings" w:cs="Wingdings" w:hint="default"/>
      </w:rPr>
    </w:lvl>
  </w:abstractNum>
  <w:abstractNum w:abstractNumId="30" w15:restartNumberingAfterBreak="0">
    <w:nsid w:val="6F2934E9"/>
    <w:multiLevelType w:val="hybridMultilevel"/>
    <w:tmpl w:val="37D42230"/>
    <w:lvl w:ilvl="0" w:tplc="E606101E">
      <w:start w:val="1"/>
      <w:numFmt w:val="bullet"/>
      <w:lvlText w:val="•"/>
      <w:lvlJc w:val="left"/>
      <w:pPr>
        <w:tabs>
          <w:tab w:val="num" w:pos="720"/>
        </w:tabs>
        <w:ind w:left="720" w:hanging="360"/>
      </w:pPr>
      <w:rPr>
        <w:rFonts w:ascii="Arial" w:hAnsi="Arial" w:hint="default"/>
      </w:rPr>
    </w:lvl>
    <w:lvl w:ilvl="1" w:tplc="CBDE9D1C">
      <w:start w:val="1"/>
      <w:numFmt w:val="bullet"/>
      <w:lvlText w:val="•"/>
      <w:lvlJc w:val="left"/>
      <w:pPr>
        <w:tabs>
          <w:tab w:val="num" w:pos="1440"/>
        </w:tabs>
        <w:ind w:left="1440" w:hanging="360"/>
      </w:pPr>
      <w:rPr>
        <w:rFonts w:ascii="Arial" w:hAnsi="Arial" w:hint="default"/>
      </w:rPr>
    </w:lvl>
    <w:lvl w:ilvl="2" w:tplc="DAB020E0">
      <w:start w:val="1"/>
      <w:numFmt w:val="bullet"/>
      <w:lvlText w:val="•"/>
      <w:lvlJc w:val="left"/>
      <w:pPr>
        <w:tabs>
          <w:tab w:val="num" w:pos="2160"/>
        </w:tabs>
        <w:ind w:left="2160" w:hanging="360"/>
      </w:pPr>
      <w:rPr>
        <w:rFonts w:ascii="Arial" w:hAnsi="Arial" w:hint="default"/>
      </w:rPr>
    </w:lvl>
    <w:lvl w:ilvl="3" w:tplc="B4EC674A">
      <w:start w:val="1"/>
      <w:numFmt w:val="bullet"/>
      <w:lvlText w:val="•"/>
      <w:lvlJc w:val="left"/>
      <w:pPr>
        <w:tabs>
          <w:tab w:val="num" w:pos="2880"/>
        </w:tabs>
        <w:ind w:left="2880" w:hanging="360"/>
      </w:pPr>
      <w:rPr>
        <w:rFonts w:ascii="Arial" w:hAnsi="Arial" w:hint="default"/>
      </w:rPr>
    </w:lvl>
    <w:lvl w:ilvl="4" w:tplc="1CCAEE22">
      <w:start w:val="1"/>
      <w:numFmt w:val="bullet"/>
      <w:lvlText w:val="•"/>
      <w:lvlJc w:val="left"/>
      <w:pPr>
        <w:tabs>
          <w:tab w:val="num" w:pos="3600"/>
        </w:tabs>
        <w:ind w:left="3600" w:hanging="360"/>
      </w:pPr>
      <w:rPr>
        <w:rFonts w:ascii="Arial" w:hAnsi="Arial" w:hint="default"/>
      </w:rPr>
    </w:lvl>
    <w:lvl w:ilvl="5" w:tplc="24CE5A64">
      <w:start w:val="1"/>
      <w:numFmt w:val="bullet"/>
      <w:lvlText w:val="•"/>
      <w:lvlJc w:val="left"/>
      <w:pPr>
        <w:tabs>
          <w:tab w:val="num" w:pos="4320"/>
        </w:tabs>
        <w:ind w:left="4320" w:hanging="360"/>
      </w:pPr>
      <w:rPr>
        <w:rFonts w:ascii="Arial" w:hAnsi="Arial" w:hint="default"/>
      </w:rPr>
    </w:lvl>
    <w:lvl w:ilvl="6" w:tplc="4830CE50">
      <w:start w:val="1"/>
      <w:numFmt w:val="bullet"/>
      <w:lvlText w:val="•"/>
      <w:lvlJc w:val="left"/>
      <w:pPr>
        <w:tabs>
          <w:tab w:val="num" w:pos="5040"/>
        </w:tabs>
        <w:ind w:left="5040" w:hanging="360"/>
      </w:pPr>
      <w:rPr>
        <w:rFonts w:ascii="Arial" w:hAnsi="Arial" w:hint="default"/>
      </w:rPr>
    </w:lvl>
    <w:lvl w:ilvl="7" w:tplc="8340C3C8">
      <w:start w:val="1"/>
      <w:numFmt w:val="bullet"/>
      <w:lvlText w:val="•"/>
      <w:lvlJc w:val="left"/>
      <w:pPr>
        <w:tabs>
          <w:tab w:val="num" w:pos="5760"/>
        </w:tabs>
        <w:ind w:left="5760" w:hanging="360"/>
      </w:pPr>
      <w:rPr>
        <w:rFonts w:ascii="Arial" w:hAnsi="Arial" w:hint="default"/>
      </w:rPr>
    </w:lvl>
    <w:lvl w:ilvl="8" w:tplc="891C8398">
      <w:start w:val="1"/>
      <w:numFmt w:val="bullet"/>
      <w:lvlText w:val="•"/>
      <w:lvlJc w:val="left"/>
      <w:pPr>
        <w:tabs>
          <w:tab w:val="num" w:pos="6480"/>
        </w:tabs>
        <w:ind w:left="6480" w:hanging="360"/>
      </w:pPr>
      <w:rPr>
        <w:rFonts w:ascii="Arial" w:hAnsi="Arial" w:hint="default"/>
      </w:rPr>
    </w:lvl>
  </w:abstractNum>
  <w:abstractNum w:abstractNumId="31" w15:restartNumberingAfterBreak="0">
    <w:nsid w:val="707C18B3"/>
    <w:multiLevelType w:val="hybridMultilevel"/>
    <w:tmpl w:val="9856A5E0"/>
    <w:lvl w:ilvl="0" w:tplc="2DEC05E2">
      <w:start w:val="1"/>
      <w:numFmt w:val="bullet"/>
      <w:lvlText w:val=""/>
      <w:lvlJc w:val="left"/>
      <w:pPr>
        <w:ind w:left="170" w:hanging="170"/>
      </w:pPr>
      <w:rPr>
        <w:rFonts w:ascii="Symbol" w:hAnsi="Symbol" w:hint="default"/>
        <w:sz w:val="24"/>
      </w:rPr>
    </w:lvl>
    <w:lvl w:ilvl="1" w:tplc="2B26C9E6">
      <w:start w:val="1"/>
      <w:numFmt w:val="bullet"/>
      <w:lvlText w:val="o"/>
      <w:lvlJc w:val="left"/>
      <w:pPr>
        <w:ind w:left="1440" w:hanging="360"/>
      </w:pPr>
      <w:rPr>
        <w:rFonts w:ascii="Courier New" w:hAnsi="Courier New" w:cs="Courier New" w:hint="default"/>
      </w:rPr>
    </w:lvl>
    <w:lvl w:ilvl="2" w:tplc="3A6C933C">
      <w:start w:val="1"/>
      <w:numFmt w:val="bullet"/>
      <w:lvlText w:val=""/>
      <w:lvlJc w:val="left"/>
      <w:pPr>
        <w:ind w:left="2160" w:hanging="360"/>
      </w:pPr>
      <w:rPr>
        <w:rFonts w:ascii="Wingdings" w:hAnsi="Wingdings" w:hint="default"/>
      </w:rPr>
    </w:lvl>
    <w:lvl w:ilvl="3" w:tplc="0F0466B8">
      <w:start w:val="1"/>
      <w:numFmt w:val="bullet"/>
      <w:lvlText w:val=""/>
      <w:lvlJc w:val="left"/>
      <w:pPr>
        <w:ind w:left="2880" w:hanging="360"/>
      </w:pPr>
      <w:rPr>
        <w:rFonts w:ascii="Symbol" w:hAnsi="Symbol" w:hint="default"/>
      </w:rPr>
    </w:lvl>
    <w:lvl w:ilvl="4" w:tplc="2046A674">
      <w:start w:val="1"/>
      <w:numFmt w:val="bullet"/>
      <w:lvlText w:val="o"/>
      <w:lvlJc w:val="left"/>
      <w:pPr>
        <w:ind w:left="3600" w:hanging="360"/>
      </w:pPr>
      <w:rPr>
        <w:rFonts w:ascii="Courier New" w:hAnsi="Courier New" w:cs="Courier New" w:hint="default"/>
      </w:rPr>
    </w:lvl>
    <w:lvl w:ilvl="5" w:tplc="2D9E7954">
      <w:start w:val="1"/>
      <w:numFmt w:val="bullet"/>
      <w:lvlText w:val=""/>
      <w:lvlJc w:val="left"/>
      <w:pPr>
        <w:ind w:left="4320" w:hanging="360"/>
      </w:pPr>
      <w:rPr>
        <w:rFonts w:ascii="Wingdings" w:hAnsi="Wingdings" w:hint="default"/>
      </w:rPr>
    </w:lvl>
    <w:lvl w:ilvl="6" w:tplc="F57E6CFA">
      <w:start w:val="1"/>
      <w:numFmt w:val="bullet"/>
      <w:lvlText w:val=""/>
      <w:lvlJc w:val="left"/>
      <w:pPr>
        <w:ind w:left="5040" w:hanging="360"/>
      </w:pPr>
      <w:rPr>
        <w:rFonts w:ascii="Symbol" w:hAnsi="Symbol" w:hint="default"/>
      </w:rPr>
    </w:lvl>
    <w:lvl w:ilvl="7" w:tplc="34A4D96A">
      <w:start w:val="1"/>
      <w:numFmt w:val="bullet"/>
      <w:lvlText w:val="o"/>
      <w:lvlJc w:val="left"/>
      <w:pPr>
        <w:ind w:left="5760" w:hanging="360"/>
      </w:pPr>
      <w:rPr>
        <w:rFonts w:ascii="Courier New" w:hAnsi="Courier New" w:cs="Courier New" w:hint="default"/>
      </w:rPr>
    </w:lvl>
    <w:lvl w:ilvl="8" w:tplc="76586D82">
      <w:start w:val="1"/>
      <w:numFmt w:val="bullet"/>
      <w:lvlText w:val=""/>
      <w:lvlJc w:val="left"/>
      <w:pPr>
        <w:ind w:left="6480" w:hanging="360"/>
      </w:pPr>
      <w:rPr>
        <w:rFonts w:ascii="Wingdings" w:hAnsi="Wingdings" w:hint="default"/>
      </w:rPr>
    </w:lvl>
  </w:abstractNum>
  <w:abstractNum w:abstractNumId="32" w15:restartNumberingAfterBreak="0">
    <w:nsid w:val="73526395"/>
    <w:multiLevelType w:val="hybridMultilevel"/>
    <w:tmpl w:val="52143AFC"/>
    <w:lvl w:ilvl="0" w:tplc="62C82564">
      <w:start w:val="1"/>
      <w:numFmt w:val="decimal"/>
      <w:lvlText w:val="%1."/>
      <w:lvlJc w:val="left"/>
      <w:pPr>
        <w:tabs>
          <w:tab w:val="num" w:pos="1492"/>
        </w:tabs>
        <w:ind w:left="1492" w:hanging="360"/>
      </w:pPr>
    </w:lvl>
    <w:lvl w:ilvl="1" w:tplc="B6DA6C92">
      <w:start w:val="1"/>
      <w:numFmt w:val="bullet"/>
      <w:lvlText w:val="o"/>
      <w:lvlJc w:val="left"/>
      <w:pPr>
        <w:ind w:left="1440" w:hanging="360"/>
      </w:pPr>
      <w:rPr>
        <w:rFonts w:ascii="Courier New" w:eastAsia="Courier New" w:hAnsi="Courier New" w:cs="Courier New" w:hint="default"/>
      </w:rPr>
    </w:lvl>
    <w:lvl w:ilvl="2" w:tplc="92D68FDC">
      <w:start w:val="1"/>
      <w:numFmt w:val="bullet"/>
      <w:lvlText w:val="§"/>
      <w:lvlJc w:val="left"/>
      <w:pPr>
        <w:ind w:left="2160" w:hanging="360"/>
      </w:pPr>
      <w:rPr>
        <w:rFonts w:ascii="Wingdings" w:eastAsia="Wingdings" w:hAnsi="Wingdings" w:cs="Wingdings" w:hint="default"/>
      </w:rPr>
    </w:lvl>
    <w:lvl w:ilvl="3" w:tplc="8E90B2B6">
      <w:start w:val="1"/>
      <w:numFmt w:val="bullet"/>
      <w:lvlText w:val="·"/>
      <w:lvlJc w:val="left"/>
      <w:pPr>
        <w:ind w:left="2880" w:hanging="360"/>
      </w:pPr>
      <w:rPr>
        <w:rFonts w:ascii="Symbol" w:eastAsia="Symbol" w:hAnsi="Symbol" w:cs="Symbol" w:hint="default"/>
      </w:rPr>
    </w:lvl>
    <w:lvl w:ilvl="4" w:tplc="9F840426">
      <w:start w:val="1"/>
      <w:numFmt w:val="bullet"/>
      <w:lvlText w:val="o"/>
      <w:lvlJc w:val="left"/>
      <w:pPr>
        <w:ind w:left="3600" w:hanging="360"/>
      </w:pPr>
      <w:rPr>
        <w:rFonts w:ascii="Courier New" w:eastAsia="Courier New" w:hAnsi="Courier New" w:cs="Courier New" w:hint="default"/>
      </w:rPr>
    </w:lvl>
    <w:lvl w:ilvl="5" w:tplc="5FC21C64">
      <w:start w:val="1"/>
      <w:numFmt w:val="bullet"/>
      <w:lvlText w:val="§"/>
      <w:lvlJc w:val="left"/>
      <w:pPr>
        <w:ind w:left="4320" w:hanging="360"/>
      </w:pPr>
      <w:rPr>
        <w:rFonts w:ascii="Wingdings" w:eastAsia="Wingdings" w:hAnsi="Wingdings" w:cs="Wingdings" w:hint="default"/>
      </w:rPr>
    </w:lvl>
    <w:lvl w:ilvl="6" w:tplc="7B841E6C">
      <w:start w:val="1"/>
      <w:numFmt w:val="bullet"/>
      <w:lvlText w:val="·"/>
      <w:lvlJc w:val="left"/>
      <w:pPr>
        <w:ind w:left="5040" w:hanging="360"/>
      </w:pPr>
      <w:rPr>
        <w:rFonts w:ascii="Symbol" w:eastAsia="Symbol" w:hAnsi="Symbol" w:cs="Symbol" w:hint="default"/>
      </w:rPr>
    </w:lvl>
    <w:lvl w:ilvl="7" w:tplc="9C6C5422">
      <w:start w:val="1"/>
      <w:numFmt w:val="bullet"/>
      <w:lvlText w:val="o"/>
      <w:lvlJc w:val="left"/>
      <w:pPr>
        <w:ind w:left="5760" w:hanging="360"/>
      </w:pPr>
      <w:rPr>
        <w:rFonts w:ascii="Courier New" w:eastAsia="Courier New" w:hAnsi="Courier New" w:cs="Courier New" w:hint="default"/>
      </w:rPr>
    </w:lvl>
    <w:lvl w:ilvl="8" w:tplc="02C69D40">
      <w:start w:val="1"/>
      <w:numFmt w:val="bullet"/>
      <w:lvlText w:val="§"/>
      <w:lvlJc w:val="left"/>
      <w:pPr>
        <w:ind w:left="6480" w:hanging="360"/>
      </w:pPr>
      <w:rPr>
        <w:rFonts w:ascii="Wingdings" w:eastAsia="Wingdings" w:hAnsi="Wingdings" w:cs="Wingdings" w:hint="default"/>
      </w:rPr>
    </w:lvl>
  </w:abstractNum>
  <w:abstractNum w:abstractNumId="33" w15:restartNumberingAfterBreak="0">
    <w:nsid w:val="752D1247"/>
    <w:multiLevelType w:val="hybridMultilevel"/>
    <w:tmpl w:val="A244AA74"/>
    <w:lvl w:ilvl="0" w:tplc="8DF46E34">
      <w:start w:val="1"/>
      <w:numFmt w:val="decimal"/>
      <w:lvlText w:val="%1."/>
      <w:lvlJc w:val="left"/>
      <w:pPr>
        <w:ind w:left="360" w:hanging="360"/>
      </w:pPr>
    </w:lvl>
    <w:lvl w:ilvl="1" w:tplc="1E805DE0">
      <w:start w:val="1"/>
      <w:numFmt w:val="lowerLetter"/>
      <w:lvlText w:val="%2."/>
      <w:lvlJc w:val="left"/>
      <w:pPr>
        <w:ind w:left="1080" w:hanging="360"/>
      </w:pPr>
    </w:lvl>
    <w:lvl w:ilvl="2" w:tplc="F5CE837A">
      <w:start w:val="1"/>
      <w:numFmt w:val="lowerRoman"/>
      <w:lvlText w:val="%3."/>
      <w:lvlJc w:val="right"/>
      <w:pPr>
        <w:ind w:left="1800" w:hanging="180"/>
      </w:pPr>
    </w:lvl>
    <w:lvl w:ilvl="3" w:tplc="7480E240">
      <w:start w:val="1"/>
      <w:numFmt w:val="decimal"/>
      <w:lvlText w:val="%4."/>
      <w:lvlJc w:val="left"/>
      <w:pPr>
        <w:ind w:left="2520" w:hanging="360"/>
      </w:pPr>
    </w:lvl>
    <w:lvl w:ilvl="4" w:tplc="45F4EFC8">
      <w:start w:val="1"/>
      <w:numFmt w:val="lowerLetter"/>
      <w:lvlText w:val="%5."/>
      <w:lvlJc w:val="left"/>
      <w:pPr>
        <w:ind w:left="3240" w:hanging="360"/>
      </w:pPr>
    </w:lvl>
    <w:lvl w:ilvl="5" w:tplc="87A0852A">
      <w:start w:val="1"/>
      <w:numFmt w:val="lowerRoman"/>
      <w:lvlText w:val="%6."/>
      <w:lvlJc w:val="right"/>
      <w:pPr>
        <w:ind w:left="3960" w:hanging="180"/>
      </w:pPr>
    </w:lvl>
    <w:lvl w:ilvl="6" w:tplc="1702F0EA">
      <w:start w:val="1"/>
      <w:numFmt w:val="decimal"/>
      <w:lvlText w:val="%7."/>
      <w:lvlJc w:val="left"/>
      <w:pPr>
        <w:ind w:left="4680" w:hanging="360"/>
      </w:pPr>
    </w:lvl>
    <w:lvl w:ilvl="7" w:tplc="E93AE764">
      <w:start w:val="1"/>
      <w:numFmt w:val="lowerLetter"/>
      <w:lvlText w:val="%8."/>
      <w:lvlJc w:val="left"/>
      <w:pPr>
        <w:ind w:left="5400" w:hanging="360"/>
      </w:pPr>
    </w:lvl>
    <w:lvl w:ilvl="8" w:tplc="82DCBD2E">
      <w:start w:val="1"/>
      <w:numFmt w:val="lowerRoman"/>
      <w:lvlText w:val="%9."/>
      <w:lvlJc w:val="right"/>
      <w:pPr>
        <w:ind w:left="6120" w:hanging="180"/>
      </w:pPr>
    </w:lvl>
  </w:abstractNum>
  <w:abstractNum w:abstractNumId="34" w15:restartNumberingAfterBreak="0">
    <w:nsid w:val="765973EB"/>
    <w:multiLevelType w:val="hybridMultilevel"/>
    <w:tmpl w:val="BCDE3218"/>
    <w:lvl w:ilvl="0" w:tplc="48881746">
      <w:start w:val="1"/>
      <w:numFmt w:val="decimal"/>
      <w:lvlText w:val="%1."/>
      <w:lvlJc w:val="left"/>
      <w:pPr>
        <w:ind w:left="360" w:hanging="360"/>
      </w:pPr>
      <w:rPr>
        <w:rFonts w:hint="default"/>
      </w:rPr>
    </w:lvl>
    <w:lvl w:ilvl="1" w:tplc="2FC60ACA">
      <w:start w:val="1"/>
      <w:numFmt w:val="bullet"/>
      <w:lvlText w:val=""/>
      <w:lvlJc w:val="left"/>
      <w:pPr>
        <w:ind w:left="1080" w:hanging="360"/>
      </w:pPr>
      <w:rPr>
        <w:rFonts w:ascii="Wingdings" w:hAnsi="Wingdings" w:hint="default"/>
      </w:rPr>
    </w:lvl>
    <w:lvl w:ilvl="2" w:tplc="61A0C7FA">
      <w:start w:val="1"/>
      <w:numFmt w:val="lowerRoman"/>
      <w:lvlText w:val="%3."/>
      <w:lvlJc w:val="right"/>
      <w:pPr>
        <w:ind w:left="1800" w:hanging="180"/>
      </w:pPr>
    </w:lvl>
    <w:lvl w:ilvl="3" w:tplc="49A46A86">
      <w:start w:val="1"/>
      <w:numFmt w:val="decimal"/>
      <w:lvlText w:val="%4."/>
      <w:lvlJc w:val="left"/>
      <w:pPr>
        <w:ind w:left="2520" w:hanging="360"/>
      </w:pPr>
    </w:lvl>
    <w:lvl w:ilvl="4" w:tplc="EF54307A">
      <w:start w:val="1"/>
      <w:numFmt w:val="lowerLetter"/>
      <w:lvlText w:val="%5."/>
      <w:lvlJc w:val="left"/>
      <w:pPr>
        <w:ind w:left="3240" w:hanging="360"/>
      </w:pPr>
    </w:lvl>
    <w:lvl w:ilvl="5" w:tplc="44F25542">
      <w:start w:val="1"/>
      <w:numFmt w:val="lowerRoman"/>
      <w:lvlText w:val="%6."/>
      <w:lvlJc w:val="right"/>
      <w:pPr>
        <w:ind w:left="3960" w:hanging="180"/>
      </w:pPr>
    </w:lvl>
    <w:lvl w:ilvl="6" w:tplc="4E14AD98">
      <w:start w:val="1"/>
      <w:numFmt w:val="decimal"/>
      <w:lvlText w:val="%7."/>
      <w:lvlJc w:val="left"/>
      <w:pPr>
        <w:ind w:left="4680" w:hanging="360"/>
      </w:pPr>
    </w:lvl>
    <w:lvl w:ilvl="7" w:tplc="3F5052CE">
      <w:start w:val="1"/>
      <w:numFmt w:val="lowerLetter"/>
      <w:lvlText w:val="%8."/>
      <w:lvlJc w:val="left"/>
      <w:pPr>
        <w:ind w:left="5400" w:hanging="360"/>
      </w:pPr>
    </w:lvl>
    <w:lvl w:ilvl="8" w:tplc="1FF697A2">
      <w:start w:val="1"/>
      <w:numFmt w:val="lowerRoman"/>
      <w:lvlText w:val="%9."/>
      <w:lvlJc w:val="right"/>
      <w:pPr>
        <w:ind w:left="6120" w:hanging="180"/>
      </w:pPr>
    </w:lvl>
  </w:abstractNum>
  <w:abstractNum w:abstractNumId="35" w15:restartNumberingAfterBreak="0">
    <w:nsid w:val="7D1D231A"/>
    <w:multiLevelType w:val="hybridMultilevel"/>
    <w:tmpl w:val="9530DBE0"/>
    <w:lvl w:ilvl="0" w:tplc="E42ABD92">
      <w:start w:val="1"/>
      <w:numFmt w:val="bullet"/>
      <w:lvlText w:val=""/>
      <w:lvlJc w:val="left"/>
      <w:pPr>
        <w:tabs>
          <w:tab w:val="num" w:pos="1209"/>
        </w:tabs>
        <w:ind w:left="1209" w:hanging="360"/>
      </w:pPr>
      <w:rPr>
        <w:rFonts w:ascii="Symbol" w:hAnsi="Symbol" w:hint="default"/>
      </w:rPr>
    </w:lvl>
    <w:lvl w:ilvl="1" w:tplc="02B674AA">
      <w:start w:val="1"/>
      <w:numFmt w:val="bullet"/>
      <w:lvlText w:val="o"/>
      <w:lvlJc w:val="left"/>
      <w:pPr>
        <w:ind w:left="1440" w:hanging="360"/>
      </w:pPr>
      <w:rPr>
        <w:rFonts w:ascii="Courier New" w:eastAsia="Courier New" w:hAnsi="Courier New" w:cs="Courier New" w:hint="default"/>
      </w:rPr>
    </w:lvl>
    <w:lvl w:ilvl="2" w:tplc="33E8A3A4">
      <w:start w:val="1"/>
      <w:numFmt w:val="bullet"/>
      <w:lvlText w:val="§"/>
      <w:lvlJc w:val="left"/>
      <w:pPr>
        <w:ind w:left="2160" w:hanging="360"/>
      </w:pPr>
      <w:rPr>
        <w:rFonts w:ascii="Wingdings" w:eastAsia="Wingdings" w:hAnsi="Wingdings" w:cs="Wingdings" w:hint="default"/>
      </w:rPr>
    </w:lvl>
    <w:lvl w:ilvl="3" w:tplc="73CA91CC">
      <w:start w:val="1"/>
      <w:numFmt w:val="bullet"/>
      <w:lvlText w:val="·"/>
      <w:lvlJc w:val="left"/>
      <w:pPr>
        <w:ind w:left="2880" w:hanging="360"/>
      </w:pPr>
      <w:rPr>
        <w:rFonts w:ascii="Symbol" w:eastAsia="Symbol" w:hAnsi="Symbol" w:cs="Symbol" w:hint="default"/>
      </w:rPr>
    </w:lvl>
    <w:lvl w:ilvl="4" w:tplc="CC8E13F0">
      <w:start w:val="1"/>
      <w:numFmt w:val="bullet"/>
      <w:lvlText w:val="o"/>
      <w:lvlJc w:val="left"/>
      <w:pPr>
        <w:ind w:left="3600" w:hanging="360"/>
      </w:pPr>
      <w:rPr>
        <w:rFonts w:ascii="Courier New" w:eastAsia="Courier New" w:hAnsi="Courier New" w:cs="Courier New" w:hint="default"/>
      </w:rPr>
    </w:lvl>
    <w:lvl w:ilvl="5" w:tplc="1CBCDECC">
      <w:start w:val="1"/>
      <w:numFmt w:val="bullet"/>
      <w:lvlText w:val="§"/>
      <w:lvlJc w:val="left"/>
      <w:pPr>
        <w:ind w:left="4320" w:hanging="360"/>
      </w:pPr>
      <w:rPr>
        <w:rFonts w:ascii="Wingdings" w:eastAsia="Wingdings" w:hAnsi="Wingdings" w:cs="Wingdings" w:hint="default"/>
      </w:rPr>
    </w:lvl>
    <w:lvl w:ilvl="6" w:tplc="EB1E7A6C">
      <w:start w:val="1"/>
      <w:numFmt w:val="bullet"/>
      <w:lvlText w:val="·"/>
      <w:lvlJc w:val="left"/>
      <w:pPr>
        <w:ind w:left="5040" w:hanging="360"/>
      </w:pPr>
      <w:rPr>
        <w:rFonts w:ascii="Symbol" w:eastAsia="Symbol" w:hAnsi="Symbol" w:cs="Symbol" w:hint="default"/>
      </w:rPr>
    </w:lvl>
    <w:lvl w:ilvl="7" w:tplc="2828F834">
      <w:start w:val="1"/>
      <w:numFmt w:val="bullet"/>
      <w:lvlText w:val="o"/>
      <w:lvlJc w:val="left"/>
      <w:pPr>
        <w:ind w:left="5760" w:hanging="360"/>
      </w:pPr>
      <w:rPr>
        <w:rFonts w:ascii="Courier New" w:eastAsia="Courier New" w:hAnsi="Courier New" w:cs="Courier New" w:hint="default"/>
      </w:rPr>
    </w:lvl>
    <w:lvl w:ilvl="8" w:tplc="73166F34">
      <w:start w:val="1"/>
      <w:numFmt w:val="bullet"/>
      <w:lvlText w:val="§"/>
      <w:lvlJc w:val="left"/>
      <w:pPr>
        <w:ind w:left="6480" w:hanging="360"/>
      </w:pPr>
      <w:rPr>
        <w:rFonts w:ascii="Wingdings" w:eastAsia="Wingdings" w:hAnsi="Wingdings" w:cs="Wingdings" w:hint="default"/>
      </w:rPr>
    </w:lvl>
  </w:abstractNum>
  <w:num w:numId="1">
    <w:abstractNumId w:val="30"/>
  </w:num>
  <w:num w:numId="2">
    <w:abstractNumId w:val="7"/>
  </w:num>
  <w:num w:numId="3">
    <w:abstractNumId w:val="12"/>
  </w:num>
  <w:num w:numId="4">
    <w:abstractNumId w:val="25"/>
  </w:num>
  <w:num w:numId="5">
    <w:abstractNumId w:val="33"/>
  </w:num>
  <w:num w:numId="6">
    <w:abstractNumId w:val="15"/>
  </w:num>
  <w:num w:numId="7">
    <w:abstractNumId w:val="13"/>
  </w:num>
  <w:num w:numId="8">
    <w:abstractNumId w:val="24"/>
  </w:num>
  <w:num w:numId="9">
    <w:abstractNumId w:val="21"/>
  </w:num>
  <w:num w:numId="10">
    <w:abstractNumId w:val="20"/>
  </w:num>
  <w:num w:numId="11">
    <w:abstractNumId w:val="0"/>
  </w:num>
  <w:num w:numId="12">
    <w:abstractNumId w:val="14"/>
  </w:num>
  <w:num w:numId="13">
    <w:abstractNumId w:val="28"/>
  </w:num>
  <w:num w:numId="14">
    <w:abstractNumId w:val="3"/>
  </w:num>
  <w:num w:numId="15">
    <w:abstractNumId w:val="6"/>
  </w:num>
  <w:num w:numId="16">
    <w:abstractNumId w:val="34"/>
  </w:num>
  <w:num w:numId="17">
    <w:abstractNumId w:val="23"/>
  </w:num>
  <w:num w:numId="18">
    <w:abstractNumId w:val="27"/>
  </w:num>
  <w:num w:numId="19">
    <w:abstractNumId w:val="17"/>
  </w:num>
  <w:num w:numId="20">
    <w:abstractNumId w:val="19"/>
  </w:num>
  <w:num w:numId="21">
    <w:abstractNumId w:val="4"/>
  </w:num>
  <w:num w:numId="22">
    <w:abstractNumId w:val="26"/>
  </w:num>
  <w:num w:numId="23">
    <w:abstractNumId w:val="10"/>
  </w:num>
  <w:num w:numId="24">
    <w:abstractNumId w:val="18"/>
  </w:num>
  <w:num w:numId="25">
    <w:abstractNumId w:val="5"/>
  </w:num>
  <w:num w:numId="26">
    <w:abstractNumId w:val="31"/>
  </w:num>
  <w:num w:numId="27">
    <w:abstractNumId w:val="11"/>
  </w:num>
  <w:num w:numId="28">
    <w:abstractNumId w:val="29"/>
  </w:num>
  <w:num w:numId="29">
    <w:abstractNumId w:val="22"/>
  </w:num>
  <w:num w:numId="30">
    <w:abstractNumId w:val="35"/>
  </w:num>
  <w:num w:numId="31">
    <w:abstractNumId w:val="9"/>
  </w:num>
  <w:num w:numId="32">
    <w:abstractNumId w:val="8"/>
  </w:num>
  <w:num w:numId="33">
    <w:abstractNumId w:val="1"/>
  </w:num>
  <w:num w:numId="34">
    <w:abstractNumId w:val="16"/>
  </w:num>
  <w:num w:numId="35">
    <w:abstractNumId w:val="2"/>
  </w:num>
  <w:num w:numId="36">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waantje Brinkmann">
    <w15:presenceInfo w15:providerId="None" w15:userId="Swaantje Brink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CB3"/>
    <w:rsid w:val="008A117C"/>
    <w:rsid w:val="009A04E9"/>
    <w:rsid w:val="00C41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4F5C"/>
  <w15:docId w15:val="{25CF5582-129E-AF43-91FD-569649FE2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Cs w:val="22"/>
        <w:lang w:val="de-CH" w:eastAsia="de-D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20" w:line="240" w:lineRule="atLeast"/>
    </w:pPr>
    <w:rPr>
      <w:rFonts w:ascii="egyptienne f 55 roman" w:eastAsia="Times New Roman" w:hAnsi="egyptienne f 55 roman" w:cs="Calibri"/>
      <w:sz w:val="19"/>
      <w:szCs w:val="24"/>
      <w:lang w:val="de-DE" w:eastAsia="en-US"/>
    </w:rPr>
  </w:style>
  <w:style w:type="paragraph" w:styleId="berschrift1">
    <w:name w:val="heading 1"/>
    <w:basedOn w:val="Standard"/>
    <w:next w:val="Standard"/>
    <w:link w:val="berschrift1Zchn"/>
    <w:uiPriority w:val="9"/>
    <w:qFormat/>
    <w:pPr>
      <w:keepNext/>
      <w:keepLines/>
      <w:spacing w:before="240"/>
      <w:outlineLvl w:val="0"/>
    </w:pPr>
    <w:rPr>
      <w:rFonts w:ascii="Calibri Light" w:eastAsia="Calibri Light" w:hAnsi="Calibri Light" w:cs="Calibri Light"/>
      <w:color w:val="2E74B5" w:themeColor="accent1" w:themeShade="BF"/>
      <w:sz w:val="32"/>
      <w:szCs w:val="32"/>
      <w:lang w:val="de-CH"/>
    </w:rPr>
  </w:style>
  <w:style w:type="paragraph" w:styleId="berschrift2">
    <w:name w:val="heading 2"/>
    <w:basedOn w:val="Standard"/>
    <w:next w:val="Standard"/>
    <w:link w:val="berschrift2Zchn"/>
    <w:uiPriority w:val="9"/>
    <w:unhideWhenUsed/>
    <w:qFormat/>
    <w:pPr>
      <w:keepNext/>
      <w:spacing w:line="360" w:lineRule="auto"/>
      <w:outlineLvl w:val="1"/>
    </w:pPr>
    <w:rPr>
      <w:b/>
      <w:bCs/>
      <w:iCs/>
      <w:sz w:val="32"/>
      <w:szCs w:val="28"/>
      <w:lang w:val="de-CH"/>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character" w:customStyle="1" w:styleId="TitleChar">
    <w:name w:val="Title Char"/>
    <w:basedOn w:val="Absatz-Standardschriftart"/>
    <w:uiPriority w:val="10"/>
    <w:rPr>
      <w:sz w:val="48"/>
      <w:szCs w:val="48"/>
    </w:rPr>
  </w:style>
  <w:style w:type="character" w:customStyle="1" w:styleId="SubtitleChar">
    <w:name w:val="Subtitle Char"/>
    <w:basedOn w:val="Absatz-Standardschriftart"/>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NormaleTabelle"/>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NormaleTabelle"/>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NormaleTabelle"/>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qFormat/>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Pr>
      <w:rFonts w:ascii="univers 45 light" w:eastAsia="Times New Roman" w:hAnsi="univers 45 light" w:cs="Calibri"/>
      <w:sz w:val="16"/>
      <w:szCs w:val="24"/>
      <w:lang w:val="de-DE" w:eastAsia="en-US"/>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character" w:styleId="Seitenzahl">
    <w:name w:val="page number"/>
    <w:basedOn w:val="Absatz-Standardschriftart"/>
    <w:uiPriority w:val="99"/>
    <w:semiHidden/>
    <w:unhideWhenUsed/>
  </w:style>
  <w:style w:type="character" w:customStyle="1" w:styleId="berschrift2Zchn">
    <w:name w:val="Überschrift 2 Zchn"/>
    <w:link w:val="berschrift2"/>
    <w:uiPriority w:val="9"/>
    <w:rPr>
      <w:rFonts w:eastAsia="Times New Roman"/>
      <w:b/>
      <w:bCs/>
      <w:iCs/>
      <w:sz w:val="32"/>
      <w:szCs w:val="28"/>
      <w:lang w:eastAsia="en-US"/>
    </w:rPr>
  </w:style>
  <w:style w:type="table" w:styleId="Tabellenraster">
    <w:name w:val="Table Grid"/>
    <w:basedOn w:val="NormaleTabelle"/>
    <w:uiPriority w:val="99"/>
    <w:pPr>
      <w:jc w:val="both"/>
    </w:pPr>
    <w:rPr>
      <w:rFonts w:ascii="Times New Roman" w:eastAsia="Times New Roman" w:hAnsi="Times New Roman"/>
      <w:lang w:eastAsia="de-C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qFormat/>
    <w:rPr>
      <w:rFonts w:ascii="Arial" w:hAnsi="Arial" w:cs="Calibri"/>
      <w:sz w:val="22"/>
      <w:lang w:val="de-DE" w:eastAsia="en-US"/>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character" w:styleId="Hyperlink">
    <w:name w:val="Hyperlink"/>
    <w:basedOn w:val="Absatz-Standardschriftart"/>
    <w:uiPriority w:val="99"/>
    <w:unhideWhenUsed/>
    <w:rPr>
      <w:color w:val="0563C1" w:themeColor="hyperlink"/>
      <w:u w:val="single"/>
    </w:rPr>
  </w:style>
  <w:style w:type="paragraph" w:styleId="Beschriftung">
    <w:name w:val="caption"/>
    <w:basedOn w:val="Standard"/>
    <w:next w:val="Standard"/>
    <w:uiPriority w:val="35"/>
    <w:unhideWhenUsed/>
    <w:qFormat/>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E74B5" w:themeColor="accent1" w:themeShade="BF"/>
      <w:sz w:val="32"/>
      <w:szCs w:val="32"/>
      <w:lang w:eastAsia="en-US"/>
    </w:rPr>
  </w:style>
  <w:style w:type="paragraph" w:styleId="Titel">
    <w:name w:val="Title"/>
    <w:basedOn w:val="Standard"/>
    <w:next w:val="Standard"/>
    <w:link w:val="TitelZchn"/>
    <w:uiPriority w:val="10"/>
    <w:qFormat/>
    <w:pPr>
      <w:contextualSpacing/>
      <w:jc w:val="center"/>
    </w:pPr>
    <w:rPr>
      <w:rFonts w:eastAsia="Calibri Light" w:cs="Calibri Light"/>
      <w:b/>
      <w:spacing w:val="-10"/>
      <w:sz w:val="28"/>
      <w:szCs w:val="56"/>
      <w:lang w:val="de-CH"/>
    </w:rPr>
  </w:style>
  <w:style w:type="character" w:customStyle="1" w:styleId="TitelZchn">
    <w:name w:val="Titel Zchn"/>
    <w:basedOn w:val="Absatz-Standardschriftart"/>
    <w:link w:val="Titel"/>
    <w:uiPriority w:val="10"/>
    <w:rPr>
      <w:rFonts w:ascii="Calibri" w:eastAsia="Calibri Light" w:hAnsi="Calibri" w:cs="Calibri Light"/>
      <w:b/>
      <w:spacing w:val="-10"/>
      <w:sz w:val="28"/>
      <w:szCs w:val="56"/>
      <w:lang w:eastAsia="en-US"/>
    </w:rPr>
  </w:style>
  <w:style w:type="paragraph" w:styleId="Untertitel">
    <w:name w:val="Subtitle"/>
    <w:basedOn w:val="Standard"/>
    <w:next w:val="Standard"/>
    <w:link w:val="UntertitelZchn"/>
    <w:uiPriority w:val="11"/>
    <w:qFormat/>
    <w:pPr>
      <w:numPr>
        <w:ilvl w:val="1"/>
      </w:numPr>
    </w:pPr>
    <w:rPr>
      <w:rFonts w:eastAsia="Calibri"/>
      <w:b/>
      <w:spacing w:val="15"/>
      <w:sz w:val="24"/>
      <w:szCs w:val="22"/>
    </w:rPr>
  </w:style>
  <w:style w:type="character" w:customStyle="1" w:styleId="UntertitelZchn">
    <w:name w:val="Untertitel Zchn"/>
    <w:basedOn w:val="Absatz-Standardschriftart"/>
    <w:link w:val="Untertitel"/>
    <w:uiPriority w:val="11"/>
    <w:rPr>
      <w:rFonts w:ascii="Calibri" w:eastAsia="Calibri" w:hAnsi="Calibri" w:cs="Calibri"/>
      <w:b/>
      <w:spacing w:val="15"/>
      <w:sz w:val="24"/>
      <w:szCs w:val="22"/>
      <w:lang w:val="de-DE" w:eastAsia="en-US"/>
    </w:rPr>
  </w:style>
  <w:style w:type="character" w:styleId="BesuchterLink">
    <w:name w:val="FollowedHyperlink"/>
    <w:basedOn w:val="Absatz-Standardschriftart"/>
    <w:uiPriority w:val="99"/>
    <w:semiHidden/>
    <w:unhideWhenUsed/>
    <w:rPr>
      <w:color w:val="954F72" w:themeColor="followedHyperlink"/>
      <w:u w:val="single"/>
    </w:rPr>
  </w:style>
  <w:style w:type="character" w:customStyle="1" w:styleId="Datum1">
    <w:name w:val="Datum1"/>
    <w:basedOn w:val="Absatz-Standardschriftart"/>
  </w:style>
  <w:style w:type="character" w:styleId="Platzhaltertext">
    <w:name w:val="Placeholder Text"/>
    <w:basedOn w:val="Absatz-Standardschriftart"/>
    <w:uiPriority w:val="99"/>
    <w:semiHidden/>
    <w:rPr>
      <w:color w:val="808080"/>
    </w:rPr>
  </w:style>
  <w:style w:type="paragraph" w:customStyle="1" w:styleId="TEBISOberschrift1Ebene">
    <w:name w:val="TEBISO_Überschrift_1.Ebene"/>
    <w:qFormat/>
    <w:pPr>
      <w:keepNext/>
      <w:spacing w:before="120"/>
    </w:pPr>
    <w:rPr>
      <w:rFonts w:ascii="univers 65" w:hAnsi="univers 65" w:cs="times new roman (textkörper cs)"/>
      <w:b/>
      <w:bCs/>
      <w:sz w:val="36"/>
      <w:szCs w:val="36"/>
      <w:lang w:val="de-DE" w:eastAsia="en-US"/>
    </w:rPr>
  </w:style>
  <w:style w:type="paragraph" w:customStyle="1" w:styleId="TEBISOUnterzeile">
    <w:name w:val="TEBISO_Unterzeile"/>
    <w:basedOn w:val="TEBISOberschrift1Ebene"/>
    <w:next w:val="Standard"/>
    <w:qFormat/>
    <w:pPr>
      <w:keepNext w:val="0"/>
      <w:widowControl w:val="0"/>
    </w:pPr>
    <w:rPr>
      <w:sz w:val="20"/>
    </w:rPr>
  </w:style>
  <w:style w:type="paragraph" w:customStyle="1" w:styleId="TEBISIOberschrift2Ebene">
    <w:name w:val="TEBISIO_Überschrift 2. Ebene"/>
    <w:qFormat/>
    <w:pPr>
      <w:keepNext/>
      <w:keepLines/>
      <w:spacing w:before="960" w:after="240"/>
    </w:pPr>
    <w:rPr>
      <w:rFonts w:ascii="univers 65" w:hAnsi="univers 65" w:cs="times new roman (textkörper cs)"/>
      <w:b/>
      <w:bCs/>
      <w:sz w:val="24"/>
      <w:szCs w:val="36"/>
      <w:lang w:val="de-DE" w:eastAsia="en-US"/>
    </w:rPr>
  </w:style>
  <w:style w:type="paragraph" w:customStyle="1" w:styleId="TEBISIOberschrift3Ebene">
    <w:name w:val="TEBISIO_Überschrift_3._Ebene"/>
    <w:basedOn w:val="Standard"/>
    <w:qFormat/>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Pr>
      <w:rFonts w:ascii="egyptienne f 65" w:hAnsi="egyptienne f 65"/>
      <w:b/>
      <w:i w:val="0"/>
      <w:u w:val="none"/>
    </w:rPr>
  </w:style>
  <w:style w:type="paragraph" w:customStyle="1" w:styleId="TEBISOAufzhlung">
    <w:name w:val="TEBISO_Aufzählung"/>
    <w:basedOn w:val="Standard"/>
    <w:qFormat/>
    <w:pPr>
      <w:numPr>
        <w:numId w:val="21"/>
      </w:numPr>
      <w:spacing w:before="60" w:after="60"/>
    </w:pPr>
  </w:style>
  <w:style w:type="paragraph" w:customStyle="1" w:styleId="TEBISIONummerierung">
    <w:name w:val="TEBISIO_Nummerierung"/>
    <w:basedOn w:val="TEBISOAufzhlung"/>
    <w:qFormat/>
    <w:pPr>
      <w:numPr>
        <w:numId w:val="22"/>
      </w:numPr>
      <w:spacing w:before="0" w:after="120"/>
      <w:ind w:left="227" w:hanging="227"/>
    </w:pPr>
  </w:style>
  <w:style w:type="paragraph" w:customStyle="1" w:styleId="TebisioeingerckterAbsatz">
    <w:name w:val="Tebisio_eingerückter Absatz"/>
    <w:basedOn w:val="Standard"/>
    <w:qFormat/>
    <w:pPr>
      <w:ind w:left="227"/>
    </w:pPr>
  </w:style>
  <w:style w:type="paragraph" w:customStyle="1" w:styleId="TEBISIOAbbilungslegende">
    <w:name w:val="TEBISIO_Abbilungslegende"/>
    <w:basedOn w:val="Standard"/>
    <w:qFormat/>
    <w:rPr>
      <w:rFonts w:ascii="univers 55 roman" w:hAnsi="univers 55 roman"/>
      <w:sz w:val="16"/>
    </w:rPr>
  </w:style>
  <w:style w:type="paragraph" w:customStyle="1" w:styleId="TabellenInhalt">
    <w:name w:val="Tabellen Inhalt"/>
    <w:basedOn w:val="Standard"/>
    <w:pPr>
      <w:widowControl w:val="0"/>
      <w:spacing w:after="0" w:line="240" w:lineRule="auto"/>
    </w:pPr>
    <w:rPr>
      <w:rFonts w:ascii="Times New Roman" w:eastAsia="Arial" w:hAnsi="Times New Roman" w:cs="Times New Roman"/>
      <w:sz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Words>
  <Characters>59</Characters>
  <Application>Microsoft Office Word</Application>
  <DocSecurity>0</DocSecurity>
  <Lines>1</Lines>
  <Paragraphs>1</Paragraphs>
  <ScaleCrop>false</ScaleCrop>
  <Company/>
  <LinksUpToDate>false</LinksUpToDate>
  <CharactersWithSpaces>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8</cp:revision>
  <dcterms:created xsi:type="dcterms:W3CDTF">2020-08-15T15:07:00Z</dcterms:created>
  <dcterms:modified xsi:type="dcterms:W3CDTF">2021-05-05T20:09:00Z</dcterms:modified>
</cp:coreProperties>
</file>